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877D2B" w14:textId="3678E897" w:rsidR="0086075E" w:rsidRPr="000425EE" w:rsidRDefault="00704E16" w:rsidP="00201FF4">
      <w:pPr>
        <w:ind w:left="708" w:firstLine="708"/>
        <w:jc w:val="right"/>
        <w:rPr>
          <w:rFonts w:ascii="Times New Roman" w:hAnsi="Times New Roman"/>
          <w:sz w:val="24"/>
          <w:lang w:eastAsia="et-EE"/>
        </w:rPr>
      </w:pPr>
      <w:r w:rsidRPr="000425EE">
        <w:rPr>
          <w:rFonts w:ascii="Times New Roman" w:hAnsi="Times New Roman"/>
          <w:sz w:val="24"/>
          <w:lang w:eastAsia="et-EE"/>
        </w:rPr>
        <w:t>2</w:t>
      </w:r>
      <w:r w:rsidR="00A22BF7">
        <w:rPr>
          <w:rFonts w:ascii="Times New Roman" w:hAnsi="Times New Roman"/>
          <w:sz w:val="24"/>
          <w:lang w:eastAsia="et-EE"/>
        </w:rPr>
        <w:t>8</w:t>
      </w:r>
      <w:r w:rsidR="0086075E" w:rsidRPr="000425EE">
        <w:rPr>
          <w:rFonts w:ascii="Times New Roman" w:hAnsi="Times New Roman"/>
          <w:sz w:val="24"/>
          <w:lang w:eastAsia="et-EE"/>
        </w:rPr>
        <w:t>.</w:t>
      </w:r>
      <w:r w:rsidR="00987550" w:rsidRPr="000425EE">
        <w:rPr>
          <w:rFonts w:ascii="Times New Roman" w:hAnsi="Times New Roman"/>
          <w:sz w:val="24"/>
          <w:lang w:eastAsia="et-EE"/>
        </w:rPr>
        <w:t>1</w:t>
      </w:r>
      <w:r w:rsidR="0096308A" w:rsidRPr="000425EE">
        <w:rPr>
          <w:rFonts w:ascii="Times New Roman" w:hAnsi="Times New Roman"/>
          <w:sz w:val="24"/>
          <w:lang w:eastAsia="et-EE"/>
        </w:rPr>
        <w:t>1</w:t>
      </w:r>
      <w:r w:rsidR="0086075E" w:rsidRPr="000425EE">
        <w:rPr>
          <w:rFonts w:ascii="Times New Roman" w:hAnsi="Times New Roman"/>
          <w:sz w:val="24"/>
          <w:lang w:eastAsia="et-EE"/>
        </w:rPr>
        <w:t>.</w:t>
      </w:r>
      <w:r w:rsidR="0086075E" w:rsidRPr="000425EE">
        <w:rPr>
          <w:rFonts w:ascii="Times New Roman" w:hAnsi="Times New Roman"/>
          <w:bCs/>
          <w:sz w:val="24"/>
        </w:rPr>
        <w:t>2025</w:t>
      </w:r>
    </w:p>
    <w:p w14:paraId="79D9C16B" w14:textId="77777777" w:rsidR="0086075E" w:rsidRPr="000425EE" w:rsidRDefault="0086075E" w:rsidP="00201FF4">
      <w:pPr>
        <w:ind w:right="594"/>
        <w:jc w:val="center"/>
        <w:rPr>
          <w:rFonts w:ascii="Times New Roman" w:hAnsi="Times New Roman"/>
          <w:b/>
          <w:sz w:val="24"/>
        </w:rPr>
      </w:pPr>
    </w:p>
    <w:p w14:paraId="31DE2E2B" w14:textId="1852F72D" w:rsidR="0086075E" w:rsidRPr="000425EE" w:rsidRDefault="0086075E" w:rsidP="00201FF4">
      <w:pPr>
        <w:ind w:right="594"/>
        <w:jc w:val="center"/>
        <w:rPr>
          <w:rFonts w:ascii="Times New Roman" w:hAnsi="Times New Roman"/>
          <w:b/>
          <w:sz w:val="32"/>
          <w:szCs w:val="32"/>
        </w:rPr>
      </w:pPr>
      <w:r w:rsidRPr="000425EE">
        <w:rPr>
          <w:rFonts w:ascii="Times New Roman" w:hAnsi="Times New Roman"/>
          <w:b/>
          <w:sz w:val="32"/>
          <w:szCs w:val="32"/>
        </w:rPr>
        <w:t>Töölepingu seaduse</w:t>
      </w:r>
      <w:r w:rsidR="007D20C9" w:rsidRPr="000425EE">
        <w:rPr>
          <w:rFonts w:ascii="Times New Roman" w:hAnsi="Times New Roman"/>
          <w:b/>
          <w:sz w:val="32"/>
          <w:szCs w:val="32"/>
        </w:rPr>
        <w:t xml:space="preserve"> </w:t>
      </w:r>
      <w:r w:rsidRPr="000425EE">
        <w:rPr>
          <w:rFonts w:ascii="Times New Roman" w:hAnsi="Times New Roman"/>
          <w:b/>
          <w:sz w:val="32"/>
          <w:szCs w:val="32"/>
        </w:rPr>
        <w:t>muutmise seaduse eelnõu seletuskiri</w:t>
      </w:r>
    </w:p>
    <w:p w14:paraId="339DEAAF" w14:textId="77777777" w:rsidR="0086075E" w:rsidRPr="000425EE" w:rsidRDefault="0086075E" w:rsidP="00201FF4">
      <w:pPr>
        <w:pStyle w:val="ListParagraph"/>
        <w:ind w:left="0" w:right="594"/>
        <w:rPr>
          <w:rFonts w:ascii="Times New Roman" w:hAnsi="Times New Roman"/>
          <w:b/>
          <w:sz w:val="24"/>
        </w:rPr>
      </w:pPr>
    </w:p>
    <w:p w14:paraId="4C4104DB" w14:textId="07E25D8D" w:rsidR="0086075E" w:rsidRPr="000425EE" w:rsidRDefault="0086075E" w:rsidP="00201FF4">
      <w:pPr>
        <w:pStyle w:val="ListParagraph"/>
        <w:ind w:left="0"/>
        <w:rPr>
          <w:rFonts w:ascii="Times New Roman" w:hAnsi="Times New Roman"/>
          <w:b/>
          <w:sz w:val="24"/>
        </w:rPr>
      </w:pPr>
      <w:r w:rsidRPr="000425EE">
        <w:rPr>
          <w:rFonts w:ascii="Times New Roman" w:hAnsi="Times New Roman"/>
          <w:b/>
          <w:sz w:val="24"/>
        </w:rPr>
        <w:t>1. Sissejuhatus</w:t>
      </w:r>
    </w:p>
    <w:p w14:paraId="71AA39DB" w14:textId="77777777" w:rsidR="0086075E" w:rsidRPr="000425EE" w:rsidRDefault="0086075E" w:rsidP="00201FF4">
      <w:pPr>
        <w:rPr>
          <w:rFonts w:ascii="Times New Roman" w:hAnsi="Times New Roman"/>
          <w:b/>
          <w:bCs/>
          <w:sz w:val="24"/>
          <w:highlight w:val="yellow"/>
        </w:rPr>
      </w:pPr>
    </w:p>
    <w:p w14:paraId="2A7A83B1" w14:textId="77777777" w:rsidR="0086075E" w:rsidRPr="000425EE" w:rsidRDefault="0086075E" w:rsidP="00201FF4">
      <w:pPr>
        <w:pStyle w:val="ListParagraph"/>
        <w:numPr>
          <w:ilvl w:val="1"/>
          <w:numId w:val="1"/>
        </w:numPr>
        <w:ind w:left="426" w:hanging="426"/>
        <w:rPr>
          <w:rFonts w:ascii="Times New Roman" w:hAnsi="Times New Roman"/>
          <w:b/>
          <w:bCs/>
          <w:sz w:val="24"/>
        </w:rPr>
      </w:pPr>
      <w:r w:rsidRPr="000425EE">
        <w:rPr>
          <w:rFonts w:ascii="Times New Roman" w:hAnsi="Times New Roman"/>
          <w:b/>
          <w:bCs/>
          <w:sz w:val="24"/>
        </w:rPr>
        <w:t xml:space="preserve"> Sisukokkuvõte</w:t>
      </w:r>
    </w:p>
    <w:p w14:paraId="4B7E9343" w14:textId="77777777" w:rsidR="00A84642" w:rsidRPr="000425EE" w:rsidRDefault="00A84642" w:rsidP="00201FF4">
      <w:pPr>
        <w:rPr>
          <w:rFonts w:ascii="Times New Roman" w:hAnsi="Times New Roman"/>
          <w:b/>
          <w:bCs/>
          <w:sz w:val="24"/>
        </w:rPr>
      </w:pPr>
    </w:p>
    <w:p w14:paraId="23D8CD88" w14:textId="26CD1380" w:rsidR="00E87045" w:rsidRPr="000425EE" w:rsidRDefault="00A84642" w:rsidP="00201FF4">
      <w:pPr>
        <w:rPr>
          <w:rFonts w:ascii="Times New Roman" w:hAnsi="Times New Roman"/>
          <w:sz w:val="24"/>
        </w:rPr>
      </w:pPr>
      <w:r w:rsidRPr="000425EE">
        <w:rPr>
          <w:rFonts w:ascii="Times New Roman" w:hAnsi="Times New Roman"/>
          <w:sz w:val="24"/>
        </w:rPr>
        <w:t>Eelnõukohase seadusega muudetakse töölepingu seadust (TLS).</w:t>
      </w:r>
      <w:r w:rsidR="00674B0B" w:rsidRPr="000425EE">
        <w:rPr>
          <w:rFonts w:ascii="Times New Roman" w:hAnsi="Times New Roman"/>
          <w:sz w:val="24"/>
        </w:rPr>
        <w:t xml:space="preserve"> </w:t>
      </w:r>
      <w:r w:rsidR="00E87045" w:rsidRPr="000425EE">
        <w:rPr>
          <w:rFonts w:ascii="Times New Roman" w:hAnsi="Times New Roman"/>
          <w:sz w:val="24"/>
        </w:rPr>
        <w:t>T</w:t>
      </w:r>
      <w:r w:rsidR="00674B0B" w:rsidRPr="000425EE">
        <w:rPr>
          <w:rFonts w:ascii="Times New Roman" w:hAnsi="Times New Roman"/>
          <w:sz w:val="24"/>
        </w:rPr>
        <w:t>LS-i</w:t>
      </w:r>
      <w:r w:rsidR="005B2D9F" w:rsidRPr="000425EE">
        <w:rPr>
          <w:rFonts w:ascii="Times New Roman" w:hAnsi="Times New Roman"/>
          <w:sz w:val="24"/>
        </w:rPr>
        <w:t>s</w:t>
      </w:r>
      <w:r w:rsidR="00674B0B" w:rsidRPr="000425EE">
        <w:rPr>
          <w:rFonts w:ascii="Times New Roman" w:hAnsi="Times New Roman"/>
          <w:sz w:val="24"/>
        </w:rPr>
        <w:t xml:space="preserve"> </w:t>
      </w:r>
      <w:r w:rsidR="00E87045" w:rsidRPr="000425EE">
        <w:rPr>
          <w:rFonts w:ascii="Times New Roman" w:hAnsi="Times New Roman"/>
          <w:sz w:val="24"/>
        </w:rPr>
        <w:t xml:space="preserve">tehtavad muudatused </w:t>
      </w:r>
      <w:r w:rsidR="00AF5F22" w:rsidRPr="000425EE">
        <w:rPr>
          <w:rFonts w:ascii="Times New Roman" w:hAnsi="Times New Roman"/>
          <w:sz w:val="24"/>
        </w:rPr>
        <w:t xml:space="preserve">on </w:t>
      </w:r>
      <w:r w:rsidR="006718DE" w:rsidRPr="000425EE">
        <w:rPr>
          <w:rFonts w:ascii="Times New Roman" w:hAnsi="Times New Roman"/>
          <w:sz w:val="24"/>
        </w:rPr>
        <w:t>seotud</w:t>
      </w:r>
      <w:r w:rsidR="007A1D02" w:rsidRPr="000425EE">
        <w:rPr>
          <w:rFonts w:ascii="Times New Roman" w:hAnsi="Times New Roman"/>
          <w:sz w:val="24"/>
        </w:rPr>
        <w:t xml:space="preserve"> alaealise </w:t>
      </w:r>
      <w:r w:rsidR="00674B0B" w:rsidRPr="000425EE">
        <w:rPr>
          <w:rFonts w:ascii="Times New Roman" w:hAnsi="Times New Roman"/>
          <w:sz w:val="24"/>
        </w:rPr>
        <w:t>iga-aastas</w:t>
      </w:r>
      <w:r w:rsidR="00AF5F22" w:rsidRPr="000425EE">
        <w:rPr>
          <w:rFonts w:ascii="Times New Roman" w:hAnsi="Times New Roman"/>
          <w:sz w:val="24"/>
        </w:rPr>
        <w:t>e</w:t>
      </w:r>
      <w:r w:rsidR="00674B0B" w:rsidRPr="000425EE">
        <w:rPr>
          <w:rFonts w:ascii="Times New Roman" w:hAnsi="Times New Roman"/>
          <w:sz w:val="24"/>
        </w:rPr>
        <w:t xml:space="preserve"> põhipuhkus</w:t>
      </w:r>
      <w:r w:rsidR="00AF5F22" w:rsidRPr="000425EE">
        <w:rPr>
          <w:rFonts w:ascii="Times New Roman" w:hAnsi="Times New Roman"/>
          <w:sz w:val="24"/>
        </w:rPr>
        <w:t>e</w:t>
      </w:r>
      <w:r w:rsidR="00674B0B" w:rsidRPr="000425EE">
        <w:rPr>
          <w:rFonts w:ascii="Times New Roman" w:hAnsi="Times New Roman"/>
          <w:sz w:val="24"/>
        </w:rPr>
        <w:t>,</w:t>
      </w:r>
      <w:r w:rsidR="00467974" w:rsidRPr="000425EE">
        <w:rPr>
          <w:rFonts w:ascii="Times New Roman" w:hAnsi="Times New Roman"/>
          <w:sz w:val="24"/>
        </w:rPr>
        <w:t xml:space="preserve"> </w:t>
      </w:r>
      <w:r w:rsidR="000F1277" w:rsidRPr="000425EE">
        <w:rPr>
          <w:rFonts w:ascii="Times New Roman" w:hAnsi="Times New Roman"/>
          <w:sz w:val="24"/>
        </w:rPr>
        <w:t>pereettevõttes</w:t>
      </w:r>
      <w:r w:rsidR="007A1D02" w:rsidRPr="000425EE">
        <w:rPr>
          <w:rFonts w:ascii="Times New Roman" w:hAnsi="Times New Roman"/>
          <w:sz w:val="24"/>
        </w:rPr>
        <w:t xml:space="preserve"> töötamis</w:t>
      </w:r>
      <w:r w:rsidR="00AF5F22" w:rsidRPr="000425EE">
        <w:rPr>
          <w:rFonts w:ascii="Times New Roman" w:hAnsi="Times New Roman"/>
          <w:sz w:val="24"/>
        </w:rPr>
        <w:t>e</w:t>
      </w:r>
      <w:r w:rsidR="007A1D02" w:rsidRPr="000425EE">
        <w:rPr>
          <w:rFonts w:ascii="Times New Roman" w:hAnsi="Times New Roman"/>
          <w:sz w:val="24"/>
        </w:rPr>
        <w:t xml:space="preserve">, </w:t>
      </w:r>
      <w:r w:rsidR="000F1277" w:rsidRPr="000425EE">
        <w:rPr>
          <w:rFonts w:ascii="Times New Roman" w:hAnsi="Times New Roman"/>
          <w:sz w:val="24"/>
        </w:rPr>
        <w:t>koolivaheaegadel</w:t>
      </w:r>
      <w:r w:rsidR="007A1D02" w:rsidRPr="000425EE">
        <w:rPr>
          <w:rFonts w:ascii="Times New Roman" w:hAnsi="Times New Roman"/>
          <w:sz w:val="24"/>
        </w:rPr>
        <w:t xml:space="preserve"> töötamis</w:t>
      </w:r>
      <w:r w:rsidR="00AF5F22" w:rsidRPr="000425EE">
        <w:rPr>
          <w:rFonts w:ascii="Times New Roman" w:hAnsi="Times New Roman"/>
          <w:sz w:val="24"/>
        </w:rPr>
        <w:t>e</w:t>
      </w:r>
      <w:r w:rsidR="000F1277" w:rsidRPr="000425EE">
        <w:rPr>
          <w:rFonts w:ascii="Times New Roman" w:hAnsi="Times New Roman"/>
          <w:sz w:val="24"/>
        </w:rPr>
        <w:t xml:space="preserve"> ning</w:t>
      </w:r>
      <w:r w:rsidR="007A1D02" w:rsidRPr="000425EE">
        <w:rPr>
          <w:rFonts w:ascii="Times New Roman" w:hAnsi="Times New Roman"/>
          <w:sz w:val="24"/>
        </w:rPr>
        <w:t xml:space="preserve"> </w:t>
      </w:r>
      <w:r w:rsidRPr="000425EE">
        <w:rPr>
          <w:rFonts w:ascii="Times New Roman" w:hAnsi="Times New Roman"/>
          <w:sz w:val="24"/>
        </w:rPr>
        <w:t xml:space="preserve">7–12-aastase </w:t>
      </w:r>
      <w:r w:rsidR="007A1D02" w:rsidRPr="000425EE">
        <w:rPr>
          <w:rFonts w:ascii="Times New Roman" w:hAnsi="Times New Roman"/>
          <w:sz w:val="24"/>
        </w:rPr>
        <w:t>alaealise tö</w:t>
      </w:r>
      <w:r w:rsidRPr="000425EE">
        <w:rPr>
          <w:rFonts w:ascii="Times New Roman" w:hAnsi="Times New Roman"/>
          <w:sz w:val="24"/>
        </w:rPr>
        <w:t>öle</w:t>
      </w:r>
      <w:r w:rsidR="000F1277" w:rsidRPr="000425EE">
        <w:rPr>
          <w:rFonts w:ascii="Times New Roman" w:hAnsi="Times New Roman"/>
          <w:sz w:val="24"/>
        </w:rPr>
        <w:t xml:space="preserve"> </w:t>
      </w:r>
      <w:r w:rsidRPr="000425EE">
        <w:rPr>
          <w:rFonts w:ascii="Times New Roman" w:hAnsi="Times New Roman"/>
          <w:sz w:val="24"/>
        </w:rPr>
        <w:t xml:space="preserve">võtmiseks </w:t>
      </w:r>
      <w:r w:rsidR="00AF5F22" w:rsidRPr="000425EE">
        <w:rPr>
          <w:rFonts w:ascii="Times New Roman" w:hAnsi="Times New Roman"/>
          <w:sz w:val="24"/>
        </w:rPr>
        <w:t>Tööinspektsioonilt loa taotlemisega</w:t>
      </w:r>
      <w:r w:rsidR="00674B0B" w:rsidRPr="000425EE">
        <w:rPr>
          <w:rFonts w:ascii="Times New Roman" w:hAnsi="Times New Roman"/>
          <w:sz w:val="24"/>
        </w:rPr>
        <w:t>.</w:t>
      </w:r>
    </w:p>
    <w:p w14:paraId="63EF48AC" w14:textId="77777777" w:rsidR="00D46A39" w:rsidRPr="000425EE" w:rsidRDefault="00D46A39" w:rsidP="00201FF4">
      <w:pPr>
        <w:rPr>
          <w:rFonts w:ascii="Times New Roman" w:hAnsi="Times New Roman"/>
          <w:sz w:val="24"/>
        </w:rPr>
      </w:pPr>
    </w:p>
    <w:p w14:paraId="0DDA07F2" w14:textId="5F5F14F7" w:rsidR="00D46A39" w:rsidRPr="000425EE" w:rsidRDefault="00CE5AD3" w:rsidP="1BA2CDDC">
      <w:pPr>
        <w:rPr>
          <w:rFonts w:ascii="Times New Roman" w:hAnsi="Times New Roman"/>
          <w:sz w:val="24"/>
        </w:rPr>
      </w:pPr>
      <w:commentRangeStart w:id="1"/>
      <w:r w:rsidRPr="1BA2CDDC">
        <w:rPr>
          <w:rFonts w:ascii="Times New Roman" w:hAnsi="Times New Roman"/>
          <w:sz w:val="24"/>
        </w:rPr>
        <w:t xml:space="preserve">Heaolu arengukavas 2023–2030 </w:t>
      </w:r>
      <w:r w:rsidR="00E35953" w:rsidRPr="1BA2CDDC">
        <w:rPr>
          <w:rFonts w:ascii="Times New Roman" w:hAnsi="Times New Roman"/>
          <w:sz w:val="24"/>
        </w:rPr>
        <w:t>on noor</w:t>
      </w:r>
      <w:r w:rsidR="004A67B9" w:rsidRPr="1BA2CDDC">
        <w:rPr>
          <w:rFonts w:ascii="Times New Roman" w:hAnsi="Times New Roman"/>
          <w:sz w:val="24"/>
        </w:rPr>
        <w:t>i</w:t>
      </w:r>
      <w:r w:rsidR="00E35953" w:rsidRPr="1BA2CDDC">
        <w:rPr>
          <w:rFonts w:ascii="Times New Roman" w:hAnsi="Times New Roman"/>
          <w:sz w:val="24"/>
        </w:rPr>
        <w:t xml:space="preserve"> </w:t>
      </w:r>
      <w:r w:rsidR="00F8577D" w:rsidRPr="1BA2CDDC">
        <w:rPr>
          <w:rFonts w:ascii="Times New Roman" w:hAnsi="Times New Roman"/>
          <w:sz w:val="24"/>
        </w:rPr>
        <w:t>kirjeldatud</w:t>
      </w:r>
      <w:r w:rsidRPr="1BA2CDDC">
        <w:rPr>
          <w:rFonts w:ascii="Times New Roman" w:hAnsi="Times New Roman"/>
          <w:sz w:val="24"/>
        </w:rPr>
        <w:t xml:space="preserve"> </w:t>
      </w:r>
      <w:r w:rsidR="002C10E6" w:rsidRPr="1BA2CDDC">
        <w:rPr>
          <w:rFonts w:ascii="Times New Roman" w:hAnsi="Times New Roman"/>
          <w:sz w:val="24"/>
        </w:rPr>
        <w:t xml:space="preserve">kui </w:t>
      </w:r>
      <w:r w:rsidR="0021400A" w:rsidRPr="1BA2CDDC">
        <w:rPr>
          <w:rFonts w:ascii="Times New Roman" w:hAnsi="Times New Roman"/>
          <w:sz w:val="24"/>
        </w:rPr>
        <w:t>üh</w:t>
      </w:r>
      <w:r w:rsidR="002C10E6" w:rsidRPr="1BA2CDDC">
        <w:rPr>
          <w:rFonts w:ascii="Times New Roman" w:hAnsi="Times New Roman"/>
          <w:sz w:val="24"/>
        </w:rPr>
        <w:t>t</w:t>
      </w:r>
      <w:r w:rsidR="00E35953" w:rsidRPr="1BA2CDDC">
        <w:rPr>
          <w:rFonts w:ascii="Times New Roman" w:hAnsi="Times New Roman"/>
          <w:sz w:val="24"/>
        </w:rPr>
        <w:t xml:space="preserve"> ebasoodsamas olukorras olevat </w:t>
      </w:r>
      <w:r w:rsidR="004D7FF9" w:rsidRPr="1BA2CDDC">
        <w:rPr>
          <w:rFonts w:ascii="Times New Roman" w:hAnsi="Times New Roman"/>
          <w:sz w:val="24"/>
        </w:rPr>
        <w:t>riski</w:t>
      </w:r>
      <w:r w:rsidR="00E35953" w:rsidRPr="1BA2CDDC">
        <w:rPr>
          <w:rFonts w:ascii="Times New Roman" w:hAnsi="Times New Roman"/>
          <w:sz w:val="24"/>
        </w:rPr>
        <w:t xml:space="preserve">rühma </w:t>
      </w:r>
      <w:r w:rsidRPr="1BA2CDDC">
        <w:rPr>
          <w:rFonts w:ascii="Times New Roman" w:hAnsi="Times New Roman"/>
          <w:sz w:val="24"/>
        </w:rPr>
        <w:t>tööturul</w:t>
      </w:r>
      <w:r w:rsidR="001E591F" w:rsidRPr="1BA2CDDC">
        <w:rPr>
          <w:rFonts w:ascii="Times New Roman" w:hAnsi="Times New Roman"/>
          <w:sz w:val="24"/>
        </w:rPr>
        <w:t>.</w:t>
      </w:r>
      <w:r w:rsidRPr="1BA2CDDC">
        <w:rPr>
          <w:rFonts w:ascii="Times New Roman" w:hAnsi="Times New Roman"/>
          <w:sz w:val="24"/>
        </w:rPr>
        <w:t xml:space="preserve"> </w:t>
      </w:r>
      <w:r w:rsidR="00465BEC" w:rsidRPr="1BA2CDDC">
        <w:rPr>
          <w:rFonts w:ascii="Times New Roman" w:hAnsi="Times New Roman"/>
          <w:sz w:val="24"/>
        </w:rPr>
        <w:t>Selleks, e</w:t>
      </w:r>
      <w:r w:rsidR="00A31C5D" w:rsidRPr="1BA2CDDC">
        <w:rPr>
          <w:rFonts w:ascii="Times New Roman" w:hAnsi="Times New Roman"/>
          <w:sz w:val="24"/>
        </w:rPr>
        <w:t xml:space="preserve">t </w:t>
      </w:r>
      <w:r w:rsidR="0002136E" w:rsidRPr="1BA2CDDC">
        <w:rPr>
          <w:rFonts w:ascii="Times New Roman" w:hAnsi="Times New Roman"/>
          <w:sz w:val="24"/>
        </w:rPr>
        <w:t>tõsta</w:t>
      </w:r>
      <w:r w:rsidR="00A31C5D" w:rsidRPr="1BA2CDDC">
        <w:rPr>
          <w:rFonts w:ascii="Times New Roman" w:hAnsi="Times New Roman"/>
          <w:sz w:val="24"/>
        </w:rPr>
        <w:t xml:space="preserve"> noorte töö</w:t>
      </w:r>
      <w:r w:rsidR="00FD0FDB" w:rsidRPr="1BA2CDDC">
        <w:rPr>
          <w:rFonts w:ascii="Times New Roman" w:hAnsi="Times New Roman"/>
          <w:sz w:val="24"/>
        </w:rPr>
        <w:t>jõus</w:t>
      </w:r>
      <w:r w:rsidR="00A31C5D" w:rsidRPr="1BA2CDDC">
        <w:rPr>
          <w:rFonts w:ascii="Times New Roman" w:hAnsi="Times New Roman"/>
          <w:sz w:val="24"/>
        </w:rPr>
        <w:t xml:space="preserve"> osalemise määra</w:t>
      </w:r>
      <w:r w:rsidR="001E591F" w:rsidRPr="1BA2CDDC">
        <w:rPr>
          <w:rFonts w:ascii="Times New Roman" w:hAnsi="Times New Roman"/>
          <w:sz w:val="24"/>
        </w:rPr>
        <w:t xml:space="preserve">, </w:t>
      </w:r>
      <w:r w:rsidRPr="1BA2CDDC">
        <w:rPr>
          <w:rFonts w:ascii="Times New Roman" w:hAnsi="Times New Roman"/>
          <w:sz w:val="24"/>
        </w:rPr>
        <w:t>tuleb tegeleda</w:t>
      </w:r>
      <w:r w:rsidR="00E35953" w:rsidRPr="1BA2CDDC">
        <w:rPr>
          <w:rFonts w:ascii="Times New Roman" w:hAnsi="Times New Roman"/>
          <w:sz w:val="24"/>
        </w:rPr>
        <w:t xml:space="preserve"> nende</w:t>
      </w:r>
      <w:r w:rsidRPr="1BA2CDDC">
        <w:rPr>
          <w:rFonts w:ascii="Times New Roman" w:hAnsi="Times New Roman"/>
          <w:sz w:val="24"/>
        </w:rPr>
        <w:t xml:space="preserve"> tööturule toomise</w:t>
      </w:r>
      <w:r w:rsidR="006B3E40" w:rsidRPr="1BA2CDDC">
        <w:rPr>
          <w:rFonts w:ascii="Times New Roman" w:hAnsi="Times New Roman"/>
          <w:sz w:val="24"/>
        </w:rPr>
        <w:t xml:space="preserve"> ja seal püsimise toetamisega</w:t>
      </w:r>
      <w:r w:rsidR="00E35953" w:rsidRPr="1BA2CDDC">
        <w:rPr>
          <w:rStyle w:val="FootnoteReference"/>
          <w:rFonts w:ascii="Times New Roman" w:hAnsi="Times New Roman"/>
          <w:sz w:val="24"/>
        </w:rPr>
        <w:footnoteReference w:id="1"/>
      </w:r>
      <w:r w:rsidR="00E35953" w:rsidRPr="1BA2CDDC">
        <w:rPr>
          <w:rFonts w:ascii="Times New Roman" w:hAnsi="Times New Roman"/>
          <w:sz w:val="24"/>
        </w:rPr>
        <w:t>.</w:t>
      </w:r>
      <w:r w:rsidR="0088377C" w:rsidRPr="1BA2CDDC">
        <w:rPr>
          <w:rFonts w:ascii="Times New Roman" w:hAnsi="Times New Roman"/>
          <w:sz w:val="24"/>
        </w:rPr>
        <w:t xml:space="preserve"> </w:t>
      </w:r>
      <w:r w:rsidR="009B19EC" w:rsidRPr="1BA2CDDC">
        <w:rPr>
          <w:rFonts w:ascii="Times New Roman" w:hAnsi="Times New Roman"/>
          <w:sz w:val="24"/>
        </w:rPr>
        <w:t>Nimetatud</w:t>
      </w:r>
      <w:r w:rsidR="005A03C2" w:rsidRPr="1BA2CDDC">
        <w:rPr>
          <w:rFonts w:ascii="Times New Roman" w:hAnsi="Times New Roman"/>
          <w:sz w:val="24"/>
        </w:rPr>
        <w:t xml:space="preserve"> arengukava</w:t>
      </w:r>
      <w:r w:rsidR="001769D3" w:rsidRPr="1BA2CDDC">
        <w:rPr>
          <w:rFonts w:ascii="Times New Roman" w:hAnsi="Times New Roman"/>
          <w:sz w:val="24"/>
        </w:rPr>
        <w:t xml:space="preserve"> </w:t>
      </w:r>
      <w:r w:rsidR="0088377C" w:rsidRPr="1BA2CDDC">
        <w:rPr>
          <w:rFonts w:ascii="Times New Roman" w:hAnsi="Times New Roman"/>
          <w:sz w:val="24"/>
        </w:rPr>
        <w:t xml:space="preserve">eesmärkide </w:t>
      </w:r>
      <w:r w:rsidR="001769D3" w:rsidRPr="1BA2CDDC">
        <w:rPr>
          <w:rFonts w:ascii="Times New Roman" w:hAnsi="Times New Roman"/>
          <w:sz w:val="24"/>
        </w:rPr>
        <w:t>elluviimiseks on koostatud tööturu programm aastateks 2023–2026, mis keskendub kõrge tööhõive saavutamisele</w:t>
      </w:r>
      <w:r w:rsidR="001F0BCF" w:rsidRPr="1BA2CDDC">
        <w:rPr>
          <w:rFonts w:ascii="Times New Roman" w:hAnsi="Times New Roman"/>
          <w:sz w:val="24"/>
        </w:rPr>
        <w:t>, sh noorte seas.</w:t>
      </w:r>
      <w:r w:rsidR="00265875" w:rsidRPr="1BA2CDDC">
        <w:rPr>
          <w:rFonts w:ascii="Times New Roman" w:hAnsi="Times New Roman"/>
          <w:sz w:val="24"/>
        </w:rPr>
        <w:t xml:space="preserve"> </w:t>
      </w:r>
      <w:r w:rsidR="0088377C" w:rsidRPr="1BA2CDDC">
        <w:rPr>
          <w:rFonts w:ascii="Times New Roman" w:hAnsi="Times New Roman"/>
          <w:sz w:val="24"/>
        </w:rPr>
        <w:t xml:space="preserve">Noorte lähtepositsioon ja olukord tööturul on nende vähese töökogemuse ja ebapiisavate teadmiste tõttu </w:t>
      </w:r>
      <w:r w:rsidR="009F3BD8" w:rsidRPr="1BA2CDDC">
        <w:rPr>
          <w:rFonts w:ascii="Times New Roman" w:hAnsi="Times New Roman"/>
          <w:sz w:val="24"/>
        </w:rPr>
        <w:t>oma</w:t>
      </w:r>
      <w:r w:rsidR="0088377C" w:rsidRPr="1BA2CDDC">
        <w:rPr>
          <w:rFonts w:ascii="Times New Roman" w:hAnsi="Times New Roman"/>
          <w:sz w:val="24"/>
        </w:rPr>
        <w:t xml:space="preserve"> õiguste</w:t>
      </w:r>
      <w:r w:rsidR="009F3BD8" w:rsidRPr="1BA2CDDC">
        <w:rPr>
          <w:rFonts w:ascii="Times New Roman" w:hAnsi="Times New Roman"/>
          <w:sz w:val="24"/>
        </w:rPr>
        <w:t>st</w:t>
      </w:r>
      <w:r w:rsidR="0088377C" w:rsidRPr="1BA2CDDC">
        <w:rPr>
          <w:rFonts w:ascii="Times New Roman" w:hAnsi="Times New Roman"/>
          <w:sz w:val="24"/>
        </w:rPr>
        <w:t xml:space="preserve"> ning tööandja kohustuste</w:t>
      </w:r>
      <w:r w:rsidR="009F3BD8" w:rsidRPr="1BA2CDDC">
        <w:rPr>
          <w:rFonts w:ascii="Times New Roman" w:hAnsi="Times New Roman"/>
          <w:sz w:val="24"/>
        </w:rPr>
        <w:t>st</w:t>
      </w:r>
      <w:r w:rsidR="0088377C" w:rsidRPr="1BA2CDDC">
        <w:rPr>
          <w:rFonts w:ascii="Times New Roman" w:hAnsi="Times New Roman"/>
          <w:sz w:val="24"/>
        </w:rPr>
        <w:t xml:space="preserve"> keerulisem võrreldes teiste elanikkonnarühmadega</w:t>
      </w:r>
      <w:r w:rsidR="00265875" w:rsidRPr="1BA2CDDC">
        <w:rPr>
          <w:rFonts w:ascii="Times New Roman" w:hAnsi="Times New Roman"/>
          <w:sz w:val="24"/>
        </w:rPr>
        <w:t>.</w:t>
      </w:r>
      <w:r w:rsidR="0036635E" w:rsidRPr="1BA2CDDC">
        <w:rPr>
          <w:rFonts w:ascii="Times New Roman" w:hAnsi="Times New Roman"/>
          <w:sz w:val="24"/>
        </w:rPr>
        <w:t xml:space="preserve"> </w:t>
      </w:r>
      <w:r w:rsidR="005A03C2" w:rsidRPr="1BA2CDDC">
        <w:rPr>
          <w:rFonts w:ascii="Times New Roman" w:hAnsi="Times New Roman"/>
          <w:sz w:val="24"/>
        </w:rPr>
        <w:t>Eelkõige</w:t>
      </w:r>
      <w:r w:rsidR="0036635E" w:rsidRPr="1BA2CDDC">
        <w:rPr>
          <w:rFonts w:ascii="Times New Roman" w:hAnsi="Times New Roman"/>
          <w:sz w:val="24"/>
        </w:rPr>
        <w:t xml:space="preserve"> on </w:t>
      </w:r>
      <w:r w:rsidR="005A03C2" w:rsidRPr="1BA2CDDC">
        <w:rPr>
          <w:rFonts w:ascii="Times New Roman" w:hAnsi="Times New Roman"/>
          <w:sz w:val="24"/>
        </w:rPr>
        <w:t>murekoh</w:t>
      </w:r>
      <w:r w:rsidR="00AF5F22" w:rsidRPr="1BA2CDDC">
        <w:rPr>
          <w:rFonts w:ascii="Times New Roman" w:hAnsi="Times New Roman"/>
          <w:sz w:val="24"/>
        </w:rPr>
        <w:t>t</w:t>
      </w:r>
      <w:r w:rsidR="005A03C2" w:rsidRPr="1BA2CDDC">
        <w:rPr>
          <w:rFonts w:ascii="Times New Roman" w:hAnsi="Times New Roman"/>
          <w:sz w:val="24"/>
        </w:rPr>
        <w:t xml:space="preserve"> </w:t>
      </w:r>
      <w:r w:rsidR="00E521EC" w:rsidRPr="1BA2CDDC">
        <w:rPr>
          <w:rFonts w:ascii="Times New Roman" w:hAnsi="Times New Roman"/>
          <w:sz w:val="24"/>
        </w:rPr>
        <w:t xml:space="preserve">15–24-aastaste </w:t>
      </w:r>
      <w:r w:rsidR="0036635E" w:rsidRPr="1BA2CDDC">
        <w:rPr>
          <w:rFonts w:ascii="Times New Roman" w:hAnsi="Times New Roman"/>
          <w:sz w:val="24"/>
        </w:rPr>
        <w:t>noorte</w:t>
      </w:r>
      <w:r w:rsidR="00AF5F22" w:rsidRPr="1BA2CDDC">
        <w:rPr>
          <w:rFonts w:ascii="Times New Roman" w:hAnsi="Times New Roman"/>
          <w:sz w:val="24"/>
        </w:rPr>
        <w:t xml:space="preserve"> </w:t>
      </w:r>
      <w:r w:rsidR="00EC2956" w:rsidRPr="1BA2CDDC">
        <w:rPr>
          <w:rFonts w:ascii="Times New Roman" w:hAnsi="Times New Roman"/>
          <w:sz w:val="24"/>
        </w:rPr>
        <w:t xml:space="preserve">kõrge </w:t>
      </w:r>
      <w:r w:rsidR="0036635E" w:rsidRPr="1BA2CDDC">
        <w:rPr>
          <w:rFonts w:ascii="Times New Roman" w:hAnsi="Times New Roman"/>
          <w:sz w:val="24"/>
        </w:rPr>
        <w:t>töötuse määr</w:t>
      </w:r>
      <w:r w:rsidR="0036635E" w:rsidRPr="1BA2CDDC">
        <w:rPr>
          <w:rStyle w:val="FootnoteReference"/>
          <w:rFonts w:ascii="Times New Roman" w:hAnsi="Times New Roman"/>
          <w:sz w:val="24"/>
        </w:rPr>
        <w:footnoteReference w:id="2"/>
      </w:r>
      <w:r w:rsidR="0036635E" w:rsidRPr="1BA2CDDC">
        <w:rPr>
          <w:rFonts w:ascii="Times New Roman" w:hAnsi="Times New Roman"/>
          <w:sz w:val="24"/>
        </w:rPr>
        <w:t>, mis ületab 2–3 korda üldist töötuse määra</w:t>
      </w:r>
      <w:r w:rsidR="000D3F74" w:rsidRPr="1BA2CDDC">
        <w:rPr>
          <w:rStyle w:val="FootnoteReference"/>
          <w:rFonts w:ascii="Times New Roman" w:hAnsi="Times New Roman"/>
          <w:sz w:val="24"/>
        </w:rPr>
        <w:footnoteReference w:id="3"/>
      </w:r>
      <w:r w:rsidR="0036635E" w:rsidRPr="1BA2CDDC">
        <w:rPr>
          <w:rFonts w:ascii="Times New Roman" w:hAnsi="Times New Roman"/>
          <w:sz w:val="24"/>
        </w:rPr>
        <w:t>.</w:t>
      </w:r>
      <w:r w:rsidR="000D3F74" w:rsidRPr="1BA2CDDC">
        <w:rPr>
          <w:rFonts w:ascii="Times New Roman" w:hAnsi="Times New Roman"/>
          <w:sz w:val="24"/>
        </w:rPr>
        <w:t xml:space="preserve"> 2024. aastal ulatus 15–24-aastaste noorte töötuse määr 19,1</w:t>
      </w:r>
      <w:r w:rsidR="009B19EC" w:rsidRPr="1BA2CDDC">
        <w:rPr>
          <w:rFonts w:ascii="Times New Roman" w:hAnsi="Times New Roman"/>
          <w:sz w:val="24"/>
        </w:rPr>
        <w:t xml:space="preserve"> protsendi</w:t>
      </w:r>
      <w:r w:rsidR="000D3F74" w:rsidRPr="1BA2CDDC">
        <w:rPr>
          <w:rFonts w:ascii="Times New Roman" w:hAnsi="Times New Roman"/>
          <w:sz w:val="24"/>
        </w:rPr>
        <w:t xml:space="preserve">ni, mis on kõrgem kui Euroopa Liidu keskmine. </w:t>
      </w:r>
      <w:r w:rsidR="00EC2956" w:rsidRPr="1BA2CDDC">
        <w:rPr>
          <w:rFonts w:ascii="Times New Roman" w:hAnsi="Times New Roman"/>
          <w:sz w:val="24"/>
        </w:rPr>
        <w:t xml:space="preserve">Eeltoodud näitajad </w:t>
      </w:r>
      <w:r w:rsidR="00C82EA3" w:rsidRPr="1BA2CDDC">
        <w:rPr>
          <w:rFonts w:ascii="Times New Roman" w:hAnsi="Times New Roman"/>
          <w:sz w:val="24"/>
        </w:rPr>
        <w:t>tõstavad esile vajadust</w:t>
      </w:r>
      <w:r w:rsidR="00EC2956" w:rsidRPr="1BA2CDDC">
        <w:rPr>
          <w:rFonts w:ascii="Times New Roman" w:hAnsi="Times New Roman"/>
          <w:sz w:val="24"/>
        </w:rPr>
        <w:t xml:space="preserve"> tegeleda alaealiste töötamise tingimuste lihtsustamisega ja </w:t>
      </w:r>
      <w:r w:rsidR="00E35953" w:rsidRPr="1BA2CDDC">
        <w:rPr>
          <w:rFonts w:ascii="Times New Roman" w:hAnsi="Times New Roman"/>
          <w:sz w:val="24"/>
        </w:rPr>
        <w:t>sihipäras</w:t>
      </w:r>
      <w:r w:rsidR="00AC10A4" w:rsidRPr="1BA2CDDC">
        <w:rPr>
          <w:rFonts w:ascii="Times New Roman" w:hAnsi="Times New Roman"/>
          <w:sz w:val="24"/>
        </w:rPr>
        <w:t>te</w:t>
      </w:r>
      <w:r w:rsidR="00E35953" w:rsidRPr="1BA2CDDC">
        <w:rPr>
          <w:rFonts w:ascii="Times New Roman" w:hAnsi="Times New Roman"/>
          <w:sz w:val="24"/>
        </w:rPr>
        <w:t xml:space="preserve"> meetme</w:t>
      </w:r>
      <w:r w:rsidR="00C82EA3" w:rsidRPr="1BA2CDDC">
        <w:rPr>
          <w:rFonts w:ascii="Times New Roman" w:hAnsi="Times New Roman"/>
          <w:sz w:val="24"/>
        </w:rPr>
        <w:t>te rakendamisega</w:t>
      </w:r>
      <w:r w:rsidR="000D3F74" w:rsidRPr="1BA2CDDC">
        <w:rPr>
          <w:rFonts w:ascii="Times New Roman" w:hAnsi="Times New Roman"/>
          <w:sz w:val="24"/>
        </w:rPr>
        <w:t>, et toetada</w:t>
      </w:r>
      <w:r w:rsidR="00E35953" w:rsidRPr="1BA2CDDC">
        <w:rPr>
          <w:rFonts w:ascii="Times New Roman" w:hAnsi="Times New Roman"/>
          <w:sz w:val="24"/>
        </w:rPr>
        <w:t xml:space="preserve"> </w:t>
      </w:r>
      <w:r w:rsidR="000D3F74" w:rsidRPr="1BA2CDDC">
        <w:rPr>
          <w:rFonts w:ascii="Times New Roman" w:hAnsi="Times New Roman"/>
          <w:sz w:val="24"/>
        </w:rPr>
        <w:t>noort</w:t>
      </w:r>
      <w:r w:rsidR="00E35953" w:rsidRPr="1BA2CDDC">
        <w:rPr>
          <w:rFonts w:ascii="Times New Roman" w:hAnsi="Times New Roman"/>
          <w:sz w:val="24"/>
        </w:rPr>
        <w:t>e võimalikult varas</w:t>
      </w:r>
      <w:r w:rsidR="001D0B67" w:rsidRPr="1BA2CDDC">
        <w:rPr>
          <w:rFonts w:ascii="Times New Roman" w:hAnsi="Times New Roman"/>
          <w:sz w:val="24"/>
        </w:rPr>
        <w:t>t</w:t>
      </w:r>
      <w:r w:rsidR="00E35953" w:rsidRPr="1BA2CDDC">
        <w:rPr>
          <w:rFonts w:ascii="Times New Roman" w:hAnsi="Times New Roman"/>
          <w:sz w:val="24"/>
        </w:rPr>
        <w:t xml:space="preserve"> kaasamis</w:t>
      </w:r>
      <w:r w:rsidR="001D0B67" w:rsidRPr="1BA2CDDC">
        <w:rPr>
          <w:rFonts w:ascii="Times New Roman" w:hAnsi="Times New Roman"/>
          <w:sz w:val="24"/>
        </w:rPr>
        <w:t xml:space="preserve">t </w:t>
      </w:r>
      <w:r w:rsidR="00E35953" w:rsidRPr="1BA2CDDC">
        <w:rPr>
          <w:rFonts w:ascii="Times New Roman" w:hAnsi="Times New Roman"/>
          <w:sz w:val="24"/>
        </w:rPr>
        <w:t>töö</w:t>
      </w:r>
      <w:r w:rsidR="00EC2956" w:rsidRPr="1BA2CDDC">
        <w:rPr>
          <w:rFonts w:ascii="Times New Roman" w:hAnsi="Times New Roman"/>
          <w:sz w:val="24"/>
        </w:rPr>
        <w:t>turule</w:t>
      </w:r>
      <w:r w:rsidR="001D0B67" w:rsidRPr="1BA2CDDC">
        <w:rPr>
          <w:rFonts w:ascii="Times New Roman" w:hAnsi="Times New Roman"/>
          <w:sz w:val="24"/>
        </w:rPr>
        <w:t xml:space="preserve"> esimese töökogemuse</w:t>
      </w:r>
      <w:r w:rsidR="00316630" w:rsidRPr="1BA2CDDC">
        <w:rPr>
          <w:rFonts w:ascii="Times New Roman" w:hAnsi="Times New Roman"/>
          <w:sz w:val="24"/>
        </w:rPr>
        <w:t xml:space="preserve"> </w:t>
      </w:r>
      <w:r w:rsidR="00EC2956" w:rsidRPr="1BA2CDDC">
        <w:rPr>
          <w:rFonts w:ascii="Times New Roman" w:hAnsi="Times New Roman"/>
          <w:sz w:val="24"/>
        </w:rPr>
        <w:t>omandamiseks</w:t>
      </w:r>
      <w:r w:rsidR="00CC3F96" w:rsidRPr="1BA2CDDC">
        <w:rPr>
          <w:rFonts w:ascii="Times New Roman" w:hAnsi="Times New Roman"/>
          <w:sz w:val="24"/>
        </w:rPr>
        <w:t xml:space="preserve"> ja </w:t>
      </w:r>
      <w:r w:rsidR="00C51ADE" w:rsidRPr="1BA2CDDC">
        <w:rPr>
          <w:rFonts w:ascii="Times New Roman" w:hAnsi="Times New Roman"/>
          <w:sz w:val="24"/>
        </w:rPr>
        <w:t xml:space="preserve">nende </w:t>
      </w:r>
      <w:r w:rsidR="00CC3F96" w:rsidRPr="1BA2CDDC">
        <w:rPr>
          <w:rFonts w:ascii="Times New Roman" w:hAnsi="Times New Roman"/>
          <w:sz w:val="24"/>
        </w:rPr>
        <w:t>tööga hõivatust.</w:t>
      </w:r>
      <w:r w:rsidR="0088377C" w:rsidRPr="1BA2CDDC">
        <w:rPr>
          <w:rFonts w:ascii="Times New Roman" w:hAnsi="Times New Roman"/>
          <w:sz w:val="24"/>
        </w:rPr>
        <w:t xml:space="preserve"> Vara</w:t>
      </w:r>
      <w:r w:rsidR="00316630" w:rsidRPr="1BA2CDDC">
        <w:rPr>
          <w:rFonts w:ascii="Times New Roman" w:hAnsi="Times New Roman"/>
          <w:sz w:val="24"/>
        </w:rPr>
        <w:t>se</w:t>
      </w:r>
      <w:r w:rsidR="0088377C" w:rsidRPr="1BA2CDDC">
        <w:rPr>
          <w:rFonts w:ascii="Times New Roman" w:hAnsi="Times New Roman"/>
          <w:sz w:val="24"/>
        </w:rPr>
        <w:t xml:space="preserve"> töökogemus</w:t>
      </w:r>
      <w:r w:rsidR="00316630" w:rsidRPr="1BA2CDDC">
        <w:rPr>
          <w:rFonts w:ascii="Times New Roman" w:hAnsi="Times New Roman"/>
          <w:sz w:val="24"/>
        </w:rPr>
        <w:t xml:space="preserve">e saamine </w:t>
      </w:r>
      <w:r w:rsidR="0088377C" w:rsidRPr="1BA2CDDC">
        <w:rPr>
          <w:rFonts w:ascii="Times New Roman" w:hAnsi="Times New Roman"/>
          <w:sz w:val="24"/>
        </w:rPr>
        <w:t xml:space="preserve">on </w:t>
      </w:r>
      <w:r w:rsidR="004D7FF9" w:rsidRPr="1BA2CDDC">
        <w:rPr>
          <w:rFonts w:ascii="Times New Roman" w:hAnsi="Times New Roman"/>
          <w:sz w:val="24"/>
        </w:rPr>
        <w:t>noore</w:t>
      </w:r>
      <w:r w:rsidR="00651184" w:rsidRPr="1BA2CDDC">
        <w:rPr>
          <w:rFonts w:ascii="Times New Roman" w:hAnsi="Times New Roman"/>
          <w:sz w:val="24"/>
        </w:rPr>
        <w:t>le</w:t>
      </w:r>
      <w:r w:rsidR="00EF3751" w:rsidRPr="1BA2CDDC">
        <w:rPr>
          <w:rFonts w:ascii="Times New Roman" w:hAnsi="Times New Roman"/>
          <w:sz w:val="24"/>
        </w:rPr>
        <w:t xml:space="preserve"> oluline</w:t>
      </w:r>
      <w:r w:rsidR="004D7FF9" w:rsidRPr="1BA2CDDC">
        <w:rPr>
          <w:rFonts w:ascii="Times New Roman" w:hAnsi="Times New Roman"/>
          <w:sz w:val="24"/>
        </w:rPr>
        <w:t>, kuna see pakub</w:t>
      </w:r>
      <w:r w:rsidR="00316630" w:rsidRPr="1BA2CDDC">
        <w:rPr>
          <w:rFonts w:ascii="Times New Roman" w:hAnsi="Times New Roman"/>
          <w:sz w:val="24"/>
        </w:rPr>
        <w:t xml:space="preserve"> hariduse kõrval</w:t>
      </w:r>
      <w:r w:rsidR="004D7FF9" w:rsidRPr="1BA2CDDC">
        <w:rPr>
          <w:rFonts w:ascii="Times New Roman" w:hAnsi="Times New Roman"/>
          <w:sz w:val="24"/>
        </w:rPr>
        <w:t xml:space="preserve"> tööellu sisenemiseks </w:t>
      </w:r>
      <w:r w:rsidR="00EF3751" w:rsidRPr="1BA2CDDC">
        <w:rPr>
          <w:rFonts w:ascii="Times New Roman" w:hAnsi="Times New Roman"/>
          <w:sz w:val="24"/>
        </w:rPr>
        <w:t>ja</w:t>
      </w:r>
      <w:r w:rsidR="004D7FF9" w:rsidRPr="1BA2CDDC">
        <w:rPr>
          <w:rFonts w:ascii="Times New Roman" w:hAnsi="Times New Roman"/>
          <w:sz w:val="24"/>
        </w:rPr>
        <w:t xml:space="preserve"> seal toimetulekuks vajalikke teadmisi, </w:t>
      </w:r>
      <w:r w:rsidR="00316630" w:rsidRPr="1BA2CDDC">
        <w:rPr>
          <w:rFonts w:ascii="Times New Roman" w:hAnsi="Times New Roman"/>
          <w:sz w:val="24"/>
        </w:rPr>
        <w:t xml:space="preserve">erinevaid praktilisi </w:t>
      </w:r>
      <w:r w:rsidR="004D7FF9" w:rsidRPr="1BA2CDDC">
        <w:rPr>
          <w:rFonts w:ascii="Times New Roman" w:hAnsi="Times New Roman"/>
          <w:sz w:val="24"/>
        </w:rPr>
        <w:t>oskusi</w:t>
      </w:r>
      <w:r w:rsidR="00651184" w:rsidRPr="1BA2CDDC">
        <w:rPr>
          <w:rFonts w:ascii="Times New Roman" w:hAnsi="Times New Roman"/>
          <w:sz w:val="24"/>
        </w:rPr>
        <w:t>,</w:t>
      </w:r>
      <w:r w:rsidR="00316630" w:rsidRPr="1BA2CDDC">
        <w:rPr>
          <w:rFonts w:ascii="Times New Roman" w:hAnsi="Times New Roman"/>
          <w:sz w:val="24"/>
        </w:rPr>
        <w:t xml:space="preserve"> </w:t>
      </w:r>
      <w:r w:rsidR="004D7FF9" w:rsidRPr="1BA2CDDC">
        <w:rPr>
          <w:rFonts w:ascii="Times New Roman" w:hAnsi="Times New Roman"/>
          <w:sz w:val="24"/>
        </w:rPr>
        <w:t xml:space="preserve">samuti üldisemaid </w:t>
      </w:r>
      <w:r w:rsidR="00B13949" w:rsidRPr="1BA2CDDC">
        <w:rPr>
          <w:rFonts w:ascii="Times New Roman" w:hAnsi="Times New Roman"/>
          <w:sz w:val="24"/>
        </w:rPr>
        <w:t xml:space="preserve">eluks vajalikke </w:t>
      </w:r>
      <w:r w:rsidR="004D7FF9" w:rsidRPr="1BA2CDDC">
        <w:rPr>
          <w:rFonts w:ascii="Times New Roman" w:hAnsi="Times New Roman"/>
          <w:sz w:val="24"/>
        </w:rPr>
        <w:t>oskus</w:t>
      </w:r>
      <w:r w:rsidR="00316630" w:rsidRPr="1BA2CDDC">
        <w:rPr>
          <w:rFonts w:ascii="Times New Roman" w:hAnsi="Times New Roman"/>
          <w:sz w:val="24"/>
        </w:rPr>
        <w:t>i</w:t>
      </w:r>
      <w:r w:rsidR="004D7FF9" w:rsidRPr="1BA2CDDC">
        <w:rPr>
          <w:rStyle w:val="FootnoteReference"/>
          <w:rFonts w:ascii="Times New Roman" w:hAnsi="Times New Roman"/>
          <w:sz w:val="24"/>
        </w:rPr>
        <w:footnoteReference w:id="4"/>
      </w:r>
      <w:r w:rsidR="004D7FF9" w:rsidRPr="1BA2CDDC">
        <w:rPr>
          <w:rFonts w:ascii="Times New Roman" w:hAnsi="Times New Roman"/>
          <w:sz w:val="24"/>
        </w:rPr>
        <w:t>.</w:t>
      </w:r>
      <w:commentRangeEnd w:id="1"/>
      <w:r>
        <w:rPr>
          <w:rStyle w:val="CommentReference"/>
        </w:rPr>
        <w:commentReference w:id="1"/>
      </w:r>
    </w:p>
    <w:p w14:paraId="2718A752" w14:textId="77777777" w:rsidR="00AF5F22" w:rsidRPr="000425EE" w:rsidRDefault="00AF5F22" w:rsidP="00201FF4">
      <w:pPr>
        <w:rPr>
          <w:rFonts w:ascii="Times New Roman" w:hAnsi="Times New Roman"/>
          <w:bCs/>
          <w:sz w:val="24"/>
        </w:rPr>
      </w:pPr>
    </w:p>
    <w:p w14:paraId="6F50ABC7" w14:textId="74D76C44" w:rsidR="00B73BA3" w:rsidRPr="000425EE" w:rsidRDefault="00AF5F22" w:rsidP="00201FF4">
      <w:pPr>
        <w:rPr>
          <w:rFonts w:ascii="Times New Roman" w:hAnsi="Times New Roman"/>
          <w:bCs/>
          <w:sz w:val="24"/>
        </w:rPr>
      </w:pPr>
      <w:r w:rsidRPr="000425EE">
        <w:rPr>
          <w:rFonts w:ascii="Times New Roman" w:hAnsi="Times New Roman"/>
          <w:bCs/>
          <w:sz w:val="24"/>
        </w:rPr>
        <w:t xml:space="preserve">Töölepingu seaduse </w:t>
      </w:r>
      <w:r w:rsidR="00AE327C" w:rsidRPr="000425EE">
        <w:rPr>
          <w:rFonts w:ascii="Times New Roman" w:hAnsi="Times New Roman"/>
          <w:bCs/>
          <w:sz w:val="24"/>
        </w:rPr>
        <w:t xml:space="preserve">muutmise seaduse </w:t>
      </w:r>
      <w:r w:rsidRPr="000425EE">
        <w:rPr>
          <w:rFonts w:ascii="Times New Roman" w:hAnsi="Times New Roman"/>
          <w:bCs/>
          <w:sz w:val="24"/>
        </w:rPr>
        <w:t xml:space="preserve">eelnõu </w:t>
      </w:r>
      <w:r w:rsidR="009E024A" w:rsidRPr="000425EE">
        <w:rPr>
          <w:rFonts w:ascii="Times New Roman" w:hAnsi="Times New Roman"/>
          <w:bCs/>
          <w:sz w:val="24"/>
        </w:rPr>
        <w:t>eesmärk on</w:t>
      </w:r>
      <w:r w:rsidR="009B19EC" w:rsidRPr="000425EE">
        <w:rPr>
          <w:rFonts w:ascii="Times New Roman" w:hAnsi="Times New Roman"/>
          <w:bCs/>
          <w:sz w:val="24"/>
        </w:rPr>
        <w:t xml:space="preserve"> lihtsustada</w:t>
      </w:r>
      <w:r w:rsidR="009E024A" w:rsidRPr="000425EE">
        <w:rPr>
          <w:rFonts w:ascii="Times New Roman" w:hAnsi="Times New Roman"/>
          <w:bCs/>
          <w:sz w:val="24"/>
        </w:rPr>
        <w:t xml:space="preserve"> alaealiste töötingimusi</w:t>
      </w:r>
      <w:r w:rsidR="000F1277" w:rsidRPr="000425EE">
        <w:rPr>
          <w:rFonts w:ascii="Times New Roman" w:hAnsi="Times New Roman"/>
          <w:bCs/>
          <w:sz w:val="24"/>
        </w:rPr>
        <w:t xml:space="preserve"> </w:t>
      </w:r>
      <w:r w:rsidR="00A60331" w:rsidRPr="000425EE">
        <w:rPr>
          <w:rFonts w:ascii="Times New Roman" w:hAnsi="Times New Roman"/>
          <w:bCs/>
          <w:sz w:val="24"/>
        </w:rPr>
        <w:t>reguleerivat korda selliselt, et see võimaldaks alaealisi tööle võtta senisest paindlikumalt ning looks seeläbi alaealistele paremad võimalused varas</w:t>
      </w:r>
      <w:r w:rsidR="00BE3EAE" w:rsidRPr="000425EE">
        <w:rPr>
          <w:rFonts w:ascii="Times New Roman" w:hAnsi="Times New Roman"/>
          <w:bCs/>
          <w:sz w:val="24"/>
        </w:rPr>
        <w:t>t</w:t>
      </w:r>
      <w:r w:rsidR="00A60331" w:rsidRPr="000425EE">
        <w:rPr>
          <w:rFonts w:ascii="Times New Roman" w:hAnsi="Times New Roman"/>
          <w:bCs/>
          <w:sz w:val="24"/>
        </w:rPr>
        <w:t xml:space="preserve"> töökogemus</w:t>
      </w:r>
      <w:r w:rsidR="00BE3EAE" w:rsidRPr="000425EE">
        <w:rPr>
          <w:rFonts w:ascii="Times New Roman" w:hAnsi="Times New Roman"/>
          <w:bCs/>
          <w:sz w:val="24"/>
        </w:rPr>
        <w:t>t</w:t>
      </w:r>
      <w:r w:rsidR="00A60331" w:rsidRPr="000425EE">
        <w:rPr>
          <w:rFonts w:ascii="Times New Roman" w:hAnsi="Times New Roman"/>
          <w:bCs/>
          <w:sz w:val="24"/>
        </w:rPr>
        <w:t xml:space="preserve"> omanda</w:t>
      </w:r>
      <w:r w:rsidR="00BE3EAE" w:rsidRPr="000425EE">
        <w:rPr>
          <w:rFonts w:ascii="Times New Roman" w:hAnsi="Times New Roman"/>
          <w:bCs/>
          <w:sz w:val="24"/>
        </w:rPr>
        <w:t>da</w:t>
      </w:r>
      <w:r w:rsidR="00A60331" w:rsidRPr="000425EE">
        <w:rPr>
          <w:rFonts w:ascii="Times New Roman" w:hAnsi="Times New Roman"/>
          <w:bCs/>
          <w:sz w:val="24"/>
        </w:rPr>
        <w:t xml:space="preserve"> ja tööharjumus</w:t>
      </w:r>
      <w:r w:rsidR="00BE3EAE" w:rsidRPr="000425EE">
        <w:rPr>
          <w:rFonts w:ascii="Times New Roman" w:hAnsi="Times New Roman"/>
          <w:bCs/>
          <w:sz w:val="24"/>
        </w:rPr>
        <w:t>t</w:t>
      </w:r>
      <w:r w:rsidR="00A60331" w:rsidRPr="000425EE">
        <w:rPr>
          <w:rFonts w:ascii="Times New Roman" w:hAnsi="Times New Roman"/>
          <w:bCs/>
          <w:sz w:val="24"/>
        </w:rPr>
        <w:t xml:space="preserve"> kujunda</w:t>
      </w:r>
      <w:r w:rsidR="00BE3EAE" w:rsidRPr="000425EE">
        <w:rPr>
          <w:rFonts w:ascii="Times New Roman" w:hAnsi="Times New Roman"/>
          <w:bCs/>
          <w:sz w:val="24"/>
        </w:rPr>
        <w:t>da</w:t>
      </w:r>
      <w:r w:rsidR="00A60331" w:rsidRPr="000425EE">
        <w:rPr>
          <w:rFonts w:ascii="Times New Roman" w:hAnsi="Times New Roman"/>
          <w:bCs/>
          <w:sz w:val="24"/>
        </w:rPr>
        <w:t>.</w:t>
      </w:r>
      <w:r w:rsidR="00924BB8" w:rsidRPr="000425EE">
        <w:rPr>
          <w:rFonts w:ascii="Times New Roman" w:hAnsi="Times New Roman"/>
          <w:bCs/>
          <w:sz w:val="24"/>
        </w:rPr>
        <w:t xml:space="preserve"> Alaealise lapse kõige tähtsam ülesanne on õppida, </w:t>
      </w:r>
      <w:r w:rsidR="00B73BA3" w:rsidRPr="000425EE">
        <w:rPr>
          <w:rFonts w:ascii="Times New Roman" w:hAnsi="Times New Roman"/>
          <w:bCs/>
          <w:sz w:val="24"/>
        </w:rPr>
        <w:t>teisalt</w:t>
      </w:r>
      <w:r w:rsidR="00924BB8" w:rsidRPr="000425EE">
        <w:rPr>
          <w:rFonts w:ascii="Times New Roman" w:hAnsi="Times New Roman"/>
          <w:bCs/>
          <w:sz w:val="24"/>
        </w:rPr>
        <w:t xml:space="preserve"> on </w:t>
      </w:r>
      <w:r w:rsidR="00B73BA3" w:rsidRPr="000425EE">
        <w:rPr>
          <w:rFonts w:ascii="Times New Roman" w:hAnsi="Times New Roman"/>
          <w:bCs/>
          <w:sz w:val="24"/>
        </w:rPr>
        <w:t>arvukal</w:t>
      </w:r>
      <w:r w:rsidR="00924BB8" w:rsidRPr="000425EE">
        <w:rPr>
          <w:rFonts w:ascii="Times New Roman" w:hAnsi="Times New Roman"/>
          <w:bCs/>
          <w:sz w:val="24"/>
        </w:rPr>
        <w:t>t neid, ke</w:t>
      </w:r>
      <w:r w:rsidR="00B73BA3" w:rsidRPr="000425EE">
        <w:rPr>
          <w:rFonts w:ascii="Times New Roman" w:hAnsi="Times New Roman"/>
          <w:bCs/>
          <w:sz w:val="24"/>
        </w:rPr>
        <w:t xml:space="preserve">l on huvi töötamise vastu ja </w:t>
      </w:r>
      <w:r w:rsidR="005E585D" w:rsidRPr="000425EE">
        <w:rPr>
          <w:rFonts w:ascii="Times New Roman" w:hAnsi="Times New Roman"/>
          <w:bCs/>
          <w:sz w:val="24"/>
        </w:rPr>
        <w:t xml:space="preserve">kes </w:t>
      </w:r>
      <w:r w:rsidR="00B73BA3" w:rsidRPr="000425EE">
        <w:rPr>
          <w:rFonts w:ascii="Times New Roman" w:hAnsi="Times New Roman"/>
          <w:bCs/>
          <w:sz w:val="24"/>
        </w:rPr>
        <w:t>sooviksid töötada eakohaselt. Seega on mõistlikud leevendused alaealiste töötamise reeglites vajalikud ja põhjendatud.</w:t>
      </w:r>
      <w:r w:rsidR="00233330" w:rsidRPr="000425EE">
        <w:rPr>
          <w:rFonts w:ascii="Times New Roman" w:hAnsi="Times New Roman"/>
          <w:bCs/>
          <w:sz w:val="24"/>
        </w:rPr>
        <w:t xml:space="preserve"> Eelnõuga ei kavandata uusi kohustusi.</w:t>
      </w:r>
      <w:r w:rsidR="007B6D90">
        <w:rPr>
          <w:rFonts w:ascii="Times New Roman" w:hAnsi="Times New Roman"/>
          <w:bCs/>
          <w:sz w:val="24"/>
        </w:rPr>
        <w:t xml:space="preserve"> </w:t>
      </w:r>
      <w:r w:rsidR="00404088">
        <w:rPr>
          <w:rFonts w:ascii="Times New Roman" w:hAnsi="Times New Roman"/>
          <w:bCs/>
          <w:sz w:val="24"/>
        </w:rPr>
        <w:t>Eelnõukohase s</w:t>
      </w:r>
      <w:r w:rsidR="007B6D90">
        <w:rPr>
          <w:rFonts w:ascii="Times New Roman" w:hAnsi="Times New Roman"/>
          <w:bCs/>
          <w:sz w:val="24"/>
        </w:rPr>
        <w:t xml:space="preserve">eaduse rakendamisega ei suurene halduskoormus. </w:t>
      </w:r>
    </w:p>
    <w:p w14:paraId="05D07059" w14:textId="77777777" w:rsidR="00452B6C" w:rsidRPr="000425EE" w:rsidRDefault="00452B6C" w:rsidP="00201FF4">
      <w:pPr>
        <w:rPr>
          <w:rFonts w:ascii="Times New Roman" w:hAnsi="Times New Roman"/>
          <w:bCs/>
          <w:sz w:val="24"/>
        </w:rPr>
      </w:pPr>
    </w:p>
    <w:p w14:paraId="4ED94208" w14:textId="39D2D552" w:rsidR="008F1534" w:rsidRPr="000425EE" w:rsidRDefault="00452B6C" w:rsidP="0A9DFCA9">
      <w:pPr>
        <w:rPr>
          <w:rFonts w:ascii="Times New Roman" w:hAnsi="Times New Roman"/>
          <w:sz w:val="24"/>
        </w:rPr>
      </w:pPr>
      <w:r w:rsidRPr="0A9DFCA9">
        <w:rPr>
          <w:rFonts w:ascii="Times New Roman" w:hAnsi="Times New Roman"/>
          <w:sz w:val="24"/>
        </w:rPr>
        <w:t>Eelnõu</w:t>
      </w:r>
      <w:r w:rsidR="00681B36" w:rsidRPr="0A9DFCA9">
        <w:rPr>
          <w:rFonts w:ascii="Times New Roman" w:hAnsi="Times New Roman"/>
          <w:sz w:val="24"/>
        </w:rPr>
        <w:t>kohase seaduse</w:t>
      </w:r>
      <w:r w:rsidR="00CD07DE" w:rsidRPr="0A9DFCA9">
        <w:rPr>
          <w:rFonts w:ascii="Times New Roman" w:hAnsi="Times New Roman"/>
          <w:sz w:val="24"/>
        </w:rPr>
        <w:t>muudatuse</w:t>
      </w:r>
      <w:r w:rsidRPr="0A9DFCA9">
        <w:rPr>
          <w:rFonts w:ascii="Times New Roman" w:hAnsi="Times New Roman"/>
          <w:sz w:val="24"/>
        </w:rPr>
        <w:t xml:space="preserve">ga luuakse võimalus </w:t>
      </w:r>
      <w:r w:rsidR="009133E2" w:rsidRPr="0A9DFCA9">
        <w:rPr>
          <w:rFonts w:ascii="Times New Roman" w:hAnsi="Times New Roman"/>
          <w:sz w:val="24"/>
        </w:rPr>
        <w:t>7–17-aastasel alaealisel</w:t>
      </w:r>
      <w:r w:rsidRPr="0A9DFCA9">
        <w:rPr>
          <w:rFonts w:ascii="Times New Roman" w:hAnsi="Times New Roman"/>
          <w:sz w:val="24"/>
        </w:rPr>
        <w:t xml:space="preserve"> töötada </w:t>
      </w:r>
      <w:r w:rsidR="003B4E10" w:rsidRPr="0A9DFCA9">
        <w:rPr>
          <w:rFonts w:ascii="Times New Roman" w:hAnsi="Times New Roman"/>
          <w:sz w:val="24"/>
        </w:rPr>
        <w:t xml:space="preserve">oma </w:t>
      </w:r>
      <w:r w:rsidRPr="0A9DFCA9">
        <w:rPr>
          <w:rFonts w:ascii="Times New Roman" w:hAnsi="Times New Roman"/>
          <w:sz w:val="24"/>
        </w:rPr>
        <w:t>pere</w:t>
      </w:r>
      <w:r w:rsidR="003B4E10" w:rsidRPr="0A9DFCA9">
        <w:rPr>
          <w:rFonts w:ascii="Times New Roman" w:hAnsi="Times New Roman"/>
          <w:sz w:val="24"/>
        </w:rPr>
        <w:t xml:space="preserve"> </w:t>
      </w:r>
      <w:r w:rsidRPr="0A9DFCA9">
        <w:rPr>
          <w:rFonts w:ascii="Times New Roman" w:hAnsi="Times New Roman"/>
          <w:sz w:val="24"/>
        </w:rPr>
        <w:t>ettevõttes</w:t>
      </w:r>
      <w:ins w:id="2" w:author="Maarja-Liis Lall - JUSTDIGI" w:date="2026-01-02T09:29:00Z">
        <w:r w:rsidR="147D156C" w:rsidRPr="0A9DFCA9">
          <w:rPr>
            <w:rFonts w:ascii="Times New Roman" w:hAnsi="Times New Roman"/>
            <w:sz w:val="24"/>
          </w:rPr>
          <w:t>,</w:t>
        </w:r>
      </w:ins>
      <w:r w:rsidRPr="0A9DFCA9">
        <w:rPr>
          <w:rFonts w:ascii="Times New Roman" w:hAnsi="Times New Roman"/>
          <w:sz w:val="24"/>
        </w:rPr>
        <w:t xml:space="preserve"> </w:t>
      </w:r>
      <w:r w:rsidR="00270CD6" w:rsidRPr="0A9DFCA9">
        <w:rPr>
          <w:rFonts w:ascii="Times New Roman" w:hAnsi="Times New Roman"/>
          <w:sz w:val="24"/>
        </w:rPr>
        <w:t>kohaldamata tema suhtes tegevusvaldkonna piiranguid</w:t>
      </w:r>
      <w:r w:rsidR="003B4E10" w:rsidRPr="0A9DFCA9">
        <w:rPr>
          <w:rFonts w:ascii="Times New Roman" w:hAnsi="Times New Roman"/>
          <w:sz w:val="24"/>
        </w:rPr>
        <w:t xml:space="preserve">. </w:t>
      </w:r>
      <w:r w:rsidR="006972AB" w:rsidRPr="0A9DFCA9">
        <w:rPr>
          <w:rFonts w:ascii="Times New Roman" w:hAnsi="Times New Roman"/>
          <w:sz w:val="24"/>
        </w:rPr>
        <w:t xml:space="preserve">Samuti </w:t>
      </w:r>
      <w:r w:rsidR="006C013A" w:rsidRPr="0A9DFCA9">
        <w:rPr>
          <w:rFonts w:ascii="Times New Roman" w:hAnsi="Times New Roman"/>
          <w:sz w:val="24"/>
        </w:rPr>
        <w:t>v</w:t>
      </w:r>
      <w:r w:rsidR="003B4E10" w:rsidRPr="0A9DFCA9">
        <w:rPr>
          <w:rFonts w:ascii="Times New Roman" w:hAnsi="Times New Roman"/>
          <w:sz w:val="24"/>
        </w:rPr>
        <w:t>õimalda</w:t>
      </w:r>
      <w:r w:rsidR="006972AB" w:rsidRPr="0A9DFCA9">
        <w:rPr>
          <w:rFonts w:ascii="Times New Roman" w:hAnsi="Times New Roman"/>
          <w:sz w:val="24"/>
        </w:rPr>
        <w:t>b eelnõu</w:t>
      </w:r>
      <w:r w:rsidR="007A0A4E" w:rsidRPr="0A9DFCA9">
        <w:rPr>
          <w:rFonts w:ascii="Times New Roman" w:hAnsi="Times New Roman"/>
          <w:sz w:val="24"/>
        </w:rPr>
        <w:t>kohane seadus</w:t>
      </w:r>
      <w:r w:rsidR="003B4E10" w:rsidRPr="0A9DFCA9">
        <w:rPr>
          <w:rFonts w:ascii="Times New Roman" w:hAnsi="Times New Roman"/>
          <w:sz w:val="24"/>
        </w:rPr>
        <w:t xml:space="preserve"> alaealisel töötada koolivaheaegadel rohkem kui pool koolivaheaja kestusest</w:t>
      </w:r>
      <w:r w:rsidR="00160921" w:rsidRPr="0A9DFCA9">
        <w:rPr>
          <w:rFonts w:ascii="Times New Roman" w:hAnsi="Times New Roman"/>
          <w:sz w:val="24"/>
        </w:rPr>
        <w:t>, täpsustades iga koolivaheaja kohta eraldi maksimaalse töötamise perioodi</w:t>
      </w:r>
      <w:r w:rsidR="003B4E10" w:rsidRPr="0A9DFCA9">
        <w:rPr>
          <w:rFonts w:ascii="Times New Roman" w:hAnsi="Times New Roman"/>
          <w:sz w:val="24"/>
        </w:rPr>
        <w:t xml:space="preserve">. </w:t>
      </w:r>
      <w:r w:rsidR="006C013A" w:rsidRPr="0A9DFCA9">
        <w:rPr>
          <w:rFonts w:ascii="Times New Roman" w:hAnsi="Times New Roman"/>
          <w:sz w:val="24"/>
        </w:rPr>
        <w:t>Eelnõu</w:t>
      </w:r>
      <w:r w:rsidR="00A11520" w:rsidRPr="0A9DFCA9">
        <w:rPr>
          <w:rFonts w:ascii="Times New Roman" w:hAnsi="Times New Roman"/>
          <w:sz w:val="24"/>
        </w:rPr>
        <w:t xml:space="preserve"> kohaselt</w:t>
      </w:r>
      <w:r w:rsidR="003B4E10" w:rsidRPr="0A9DFCA9">
        <w:rPr>
          <w:rFonts w:ascii="Times New Roman" w:hAnsi="Times New Roman"/>
          <w:sz w:val="24"/>
        </w:rPr>
        <w:t xml:space="preserve"> lühenda</w:t>
      </w:r>
      <w:r w:rsidR="00A11520" w:rsidRPr="0A9DFCA9">
        <w:rPr>
          <w:rFonts w:ascii="Times New Roman" w:hAnsi="Times New Roman"/>
          <w:sz w:val="24"/>
        </w:rPr>
        <w:t>takse</w:t>
      </w:r>
      <w:r w:rsidR="003B4E10" w:rsidRPr="0A9DFCA9">
        <w:rPr>
          <w:rFonts w:ascii="Times New Roman" w:hAnsi="Times New Roman"/>
          <w:sz w:val="24"/>
        </w:rPr>
        <w:t xml:space="preserve"> </w:t>
      </w:r>
      <w:r w:rsidR="00623430" w:rsidRPr="0A9DFCA9">
        <w:rPr>
          <w:rFonts w:ascii="Times New Roman" w:hAnsi="Times New Roman"/>
          <w:sz w:val="24"/>
        </w:rPr>
        <w:t xml:space="preserve">enne </w:t>
      </w:r>
      <w:r w:rsidR="003B4E10" w:rsidRPr="0A9DFCA9">
        <w:rPr>
          <w:rFonts w:ascii="Times New Roman" w:hAnsi="Times New Roman"/>
          <w:sz w:val="24"/>
        </w:rPr>
        <w:t>7–12-aastase alaealise</w:t>
      </w:r>
      <w:r w:rsidR="006C013A" w:rsidRPr="0A9DFCA9">
        <w:rPr>
          <w:rFonts w:ascii="Times New Roman" w:hAnsi="Times New Roman"/>
          <w:sz w:val="24"/>
        </w:rPr>
        <w:t xml:space="preserve"> töölevõtmis</w:t>
      </w:r>
      <w:r w:rsidR="00623430" w:rsidRPr="0A9DFCA9">
        <w:rPr>
          <w:rFonts w:ascii="Times New Roman" w:hAnsi="Times New Roman"/>
          <w:sz w:val="24"/>
        </w:rPr>
        <w:t>t</w:t>
      </w:r>
      <w:r w:rsidR="006C013A" w:rsidRPr="0A9DFCA9">
        <w:rPr>
          <w:rFonts w:ascii="Times New Roman" w:hAnsi="Times New Roman"/>
          <w:sz w:val="24"/>
        </w:rPr>
        <w:t xml:space="preserve"> </w:t>
      </w:r>
      <w:r w:rsidR="009C2081" w:rsidRPr="0A9DFCA9">
        <w:rPr>
          <w:rFonts w:ascii="Times New Roman" w:hAnsi="Times New Roman"/>
          <w:sz w:val="24"/>
        </w:rPr>
        <w:t>nõutava</w:t>
      </w:r>
      <w:r w:rsidR="008F1534" w:rsidRPr="0A9DFCA9">
        <w:rPr>
          <w:rFonts w:ascii="Times New Roman" w:hAnsi="Times New Roman"/>
          <w:sz w:val="24"/>
        </w:rPr>
        <w:t xml:space="preserve"> Tööinspektsiooni </w:t>
      </w:r>
      <w:r w:rsidR="003B4E10" w:rsidRPr="0A9DFCA9">
        <w:rPr>
          <w:rFonts w:ascii="Times New Roman" w:hAnsi="Times New Roman"/>
          <w:sz w:val="24"/>
        </w:rPr>
        <w:t>loa menet</w:t>
      </w:r>
      <w:r w:rsidR="00F23623" w:rsidRPr="0A9DFCA9">
        <w:rPr>
          <w:rFonts w:ascii="Times New Roman" w:hAnsi="Times New Roman"/>
          <w:sz w:val="24"/>
        </w:rPr>
        <w:t>lus</w:t>
      </w:r>
      <w:r w:rsidR="003B4E10" w:rsidRPr="0A9DFCA9">
        <w:rPr>
          <w:rFonts w:ascii="Times New Roman" w:hAnsi="Times New Roman"/>
          <w:sz w:val="24"/>
        </w:rPr>
        <w:t>tähtaega</w:t>
      </w:r>
      <w:r w:rsidR="008F1534" w:rsidRPr="0A9DFCA9">
        <w:rPr>
          <w:rFonts w:ascii="Times New Roman" w:hAnsi="Times New Roman"/>
          <w:sz w:val="24"/>
        </w:rPr>
        <w:t xml:space="preserve"> </w:t>
      </w:r>
      <w:r w:rsidR="006972AB" w:rsidRPr="0A9DFCA9">
        <w:rPr>
          <w:rFonts w:ascii="Times New Roman" w:hAnsi="Times New Roman"/>
          <w:sz w:val="24"/>
        </w:rPr>
        <w:t xml:space="preserve">seniselt </w:t>
      </w:r>
      <w:r w:rsidR="00856632" w:rsidRPr="0A9DFCA9">
        <w:rPr>
          <w:rFonts w:ascii="Times New Roman" w:hAnsi="Times New Roman"/>
          <w:sz w:val="24"/>
        </w:rPr>
        <w:t>kümnelt</w:t>
      </w:r>
      <w:r w:rsidR="006972AB" w:rsidRPr="0A9DFCA9">
        <w:rPr>
          <w:rFonts w:ascii="Times New Roman" w:hAnsi="Times New Roman"/>
          <w:sz w:val="24"/>
        </w:rPr>
        <w:t xml:space="preserve"> tööpäevalt </w:t>
      </w:r>
      <w:r w:rsidR="00987550" w:rsidRPr="0A9DFCA9">
        <w:rPr>
          <w:rFonts w:ascii="Times New Roman" w:hAnsi="Times New Roman"/>
          <w:sz w:val="24"/>
        </w:rPr>
        <w:t>kahe</w:t>
      </w:r>
      <w:r w:rsidR="008F1534" w:rsidRPr="0A9DFCA9">
        <w:rPr>
          <w:rFonts w:ascii="Times New Roman" w:hAnsi="Times New Roman"/>
          <w:sz w:val="24"/>
        </w:rPr>
        <w:t xml:space="preserve"> tööpäeva</w:t>
      </w:r>
      <w:r w:rsidR="002A0B6C" w:rsidRPr="0A9DFCA9">
        <w:rPr>
          <w:rFonts w:ascii="Times New Roman" w:hAnsi="Times New Roman"/>
          <w:sz w:val="24"/>
        </w:rPr>
        <w:t>ni</w:t>
      </w:r>
      <w:r w:rsidR="008F1534" w:rsidRPr="0A9DFCA9">
        <w:rPr>
          <w:rFonts w:ascii="Times New Roman" w:hAnsi="Times New Roman"/>
          <w:sz w:val="24"/>
        </w:rPr>
        <w:t xml:space="preserve">. </w:t>
      </w:r>
      <w:r w:rsidR="000B69C6" w:rsidRPr="0A9DFCA9">
        <w:rPr>
          <w:rFonts w:ascii="Times New Roman" w:hAnsi="Times New Roman"/>
          <w:sz w:val="24"/>
        </w:rPr>
        <w:t>Samuti</w:t>
      </w:r>
      <w:r w:rsidR="006C013A" w:rsidRPr="0A9DFCA9">
        <w:rPr>
          <w:rFonts w:ascii="Times New Roman" w:hAnsi="Times New Roman"/>
          <w:sz w:val="24"/>
        </w:rPr>
        <w:t xml:space="preserve"> ühtlusta</w:t>
      </w:r>
      <w:r w:rsidR="00CC518F" w:rsidRPr="0A9DFCA9">
        <w:rPr>
          <w:rFonts w:ascii="Times New Roman" w:hAnsi="Times New Roman"/>
          <w:sz w:val="24"/>
        </w:rPr>
        <w:t>takse</w:t>
      </w:r>
      <w:r w:rsidR="008F1534" w:rsidRPr="0A9DFCA9">
        <w:rPr>
          <w:rFonts w:ascii="Times New Roman" w:hAnsi="Times New Roman"/>
          <w:sz w:val="24"/>
        </w:rPr>
        <w:t xml:space="preserve"> </w:t>
      </w:r>
      <w:r w:rsidR="00421435" w:rsidRPr="0A9DFCA9">
        <w:rPr>
          <w:rFonts w:ascii="Times New Roman" w:hAnsi="Times New Roman"/>
          <w:sz w:val="24"/>
        </w:rPr>
        <w:t>eelnõu</w:t>
      </w:r>
      <w:r w:rsidR="00CC518F" w:rsidRPr="0A9DFCA9">
        <w:rPr>
          <w:rFonts w:ascii="Times New Roman" w:hAnsi="Times New Roman"/>
          <w:sz w:val="24"/>
        </w:rPr>
        <w:t xml:space="preserve"> kohaselt</w:t>
      </w:r>
      <w:r w:rsidR="00421435" w:rsidRPr="0A9DFCA9">
        <w:rPr>
          <w:rFonts w:ascii="Times New Roman" w:hAnsi="Times New Roman"/>
          <w:sz w:val="24"/>
        </w:rPr>
        <w:t xml:space="preserve"> </w:t>
      </w:r>
      <w:r w:rsidR="008F1534" w:rsidRPr="0A9DFCA9">
        <w:rPr>
          <w:rFonts w:ascii="Times New Roman" w:hAnsi="Times New Roman"/>
          <w:sz w:val="24"/>
        </w:rPr>
        <w:t>alaealise</w:t>
      </w:r>
      <w:r w:rsidR="006316C8" w:rsidRPr="0A9DFCA9">
        <w:rPr>
          <w:rFonts w:ascii="Times New Roman" w:hAnsi="Times New Roman"/>
          <w:sz w:val="24"/>
        </w:rPr>
        <w:t xml:space="preserve"> töötaja</w:t>
      </w:r>
      <w:r w:rsidR="008F1534" w:rsidRPr="0A9DFCA9">
        <w:rPr>
          <w:rFonts w:ascii="Times New Roman" w:hAnsi="Times New Roman"/>
          <w:sz w:val="24"/>
        </w:rPr>
        <w:t xml:space="preserve"> iga-aastase põhi</w:t>
      </w:r>
      <w:r w:rsidR="00BE5585" w:rsidRPr="0A9DFCA9">
        <w:rPr>
          <w:rFonts w:ascii="Times New Roman" w:hAnsi="Times New Roman"/>
          <w:sz w:val="24"/>
        </w:rPr>
        <w:t>puhkuse</w:t>
      </w:r>
      <w:r w:rsidR="008F1534" w:rsidRPr="0A9DFCA9">
        <w:rPr>
          <w:rFonts w:ascii="Times New Roman" w:hAnsi="Times New Roman"/>
          <w:sz w:val="24"/>
        </w:rPr>
        <w:t xml:space="preserve"> kestus </w:t>
      </w:r>
      <w:r w:rsidR="006316C8" w:rsidRPr="0A9DFCA9">
        <w:rPr>
          <w:rFonts w:ascii="Times New Roman" w:hAnsi="Times New Roman"/>
          <w:sz w:val="24"/>
        </w:rPr>
        <w:t>täiskasvanud töötaja</w:t>
      </w:r>
      <w:r w:rsidR="008F1534" w:rsidRPr="0A9DFCA9">
        <w:rPr>
          <w:rFonts w:ascii="Times New Roman" w:hAnsi="Times New Roman"/>
          <w:sz w:val="24"/>
        </w:rPr>
        <w:t xml:space="preserve"> </w:t>
      </w:r>
      <w:r w:rsidR="009369EA" w:rsidRPr="0A9DFCA9">
        <w:rPr>
          <w:rFonts w:ascii="Times New Roman" w:hAnsi="Times New Roman"/>
          <w:sz w:val="24"/>
        </w:rPr>
        <w:t xml:space="preserve">iga-aastase </w:t>
      </w:r>
      <w:r w:rsidR="008F1534" w:rsidRPr="0A9DFCA9">
        <w:rPr>
          <w:rFonts w:ascii="Times New Roman" w:hAnsi="Times New Roman"/>
          <w:sz w:val="24"/>
        </w:rPr>
        <w:t xml:space="preserve">põhipuhkuse kestusega, </w:t>
      </w:r>
      <w:r w:rsidR="006316C8" w:rsidRPr="0A9DFCA9">
        <w:rPr>
          <w:rFonts w:ascii="Times New Roman" w:hAnsi="Times New Roman"/>
          <w:sz w:val="24"/>
        </w:rPr>
        <w:t xml:space="preserve">lühendades alaealise töötaja </w:t>
      </w:r>
      <w:r w:rsidR="00431F2A" w:rsidRPr="0A9DFCA9">
        <w:rPr>
          <w:rFonts w:ascii="Times New Roman" w:hAnsi="Times New Roman"/>
          <w:sz w:val="24"/>
        </w:rPr>
        <w:t xml:space="preserve">iga-aastase </w:t>
      </w:r>
      <w:r w:rsidR="006316C8" w:rsidRPr="0A9DFCA9">
        <w:rPr>
          <w:rFonts w:ascii="Times New Roman" w:hAnsi="Times New Roman"/>
          <w:sz w:val="24"/>
        </w:rPr>
        <w:t xml:space="preserve">põhipuhkuse </w:t>
      </w:r>
      <w:r w:rsidR="00421435" w:rsidRPr="0A9DFCA9">
        <w:rPr>
          <w:rFonts w:ascii="Times New Roman" w:hAnsi="Times New Roman"/>
          <w:sz w:val="24"/>
        </w:rPr>
        <w:t>pikkust</w:t>
      </w:r>
      <w:r w:rsidR="006316C8" w:rsidRPr="0A9DFCA9">
        <w:rPr>
          <w:rFonts w:ascii="Times New Roman" w:hAnsi="Times New Roman"/>
          <w:sz w:val="24"/>
        </w:rPr>
        <w:t xml:space="preserve"> 35 kalendripäevalt 28 kalendripäevani. Viimati nimetatud muudatusega</w:t>
      </w:r>
      <w:r w:rsidR="008F1534" w:rsidRPr="0A9DFCA9">
        <w:rPr>
          <w:rFonts w:ascii="Times New Roman" w:hAnsi="Times New Roman"/>
          <w:sz w:val="24"/>
        </w:rPr>
        <w:t xml:space="preserve"> seo</w:t>
      </w:r>
      <w:r w:rsidR="005B702D" w:rsidRPr="0A9DFCA9">
        <w:rPr>
          <w:rFonts w:ascii="Times New Roman" w:hAnsi="Times New Roman"/>
          <w:sz w:val="24"/>
        </w:rPr>
        <w:t>ses</w:t>
      </w:r>
      <w:r w:rsidR="008F1534" w:rsidRPr="0A9DFCA9">
        <w:rPr>
          <w:rFonts w:ascii="Times New Roman" w:hAnsi="Times New Roman"/>
          <w:sz w:val="24"/>
        </w:rPr>
        <w:t xml:space="preserve"> tehakse </w:t>
      </w:r>
      <w:r w:rsidR="00BD5F12" w:rsidRPr="0A9DFCA9">
        <w:rPr>
          <w:rFonts w:ascii="Times New Roman" w:hAnsi="Times New Roman"/>
          <w:sz w:val="24"/>
        </w:rPr>
        <w:t>ka muudatus</w:t>
      </w:r>
      <w:r w:rsidR="005B767C" w:rsidRPr="0A9DFCA9">
        <w:rPr>
          <w:rFonts w:ascii="Times New Roman" w:hAnsi="Times New Roman"/>
          <w:sz w:val="24"/>
        </w:rPr>
        <w:t xml:space="preserve"> tervise- ja tööministri 28.</w:t>
      </w:r>
      <w:r w:rsidR="008255E7" w:rsidRPr="0A9DFCA9">
        <w:rPr>
          <w:rFonts w:ascii="Times New Roman" w:hAnsi="Times New Roman"/>
          <w:sz w:val="24"/>
        </w:rPr>
        <w:t> </w:t>
      </w:r>
      <w:r w:rsidR="005B767C" w:rsidRPr="0A9DFCA9">
        <w:rPr>
          <w:rFonts w:ascii="Times New Roman" w:hAnsi="Times New Roman"/>
          <w:sz w:val="24"/>
        </w:rPr>
        <w:t>novembri 2016. a</w:t>
      </w:r>
      <w:r w:rsidR="00DD3F06" w:rsidRPr="0A9DFCA9">
        <w:rPr>
          <w:rFonts w:ascii="Times New Roman" w:hAnsi="Times New Roman"/>
          <w:sz w:val="24"/>
        </w:rPr>
        <w:t>asta</w:t>
      </w:r>
      <w:r w:rsidR="005B767C" w:rsidRPr="0A9DFCA9">
        <w:rPr>
          <w:rFonts w:ascii="Times New Roman" w:hAnsi="Times New Roman"/>
          <w:sz w:val="24"/>
        </w:rPr>
        <w:t xml:space="preserve"> määruses nr 62 „Riigieelarvest hüvitatava puhkusetasu ja keskmise töötasu maksmise kord ja hüvitamise taotluse andmete </w:t>
      </w:r>
      <w:r w:rsidR="005B767C" w:rsidRPr="0A9DFCA9">
        <w:rPr>
          <w:rFonts w:ascii="Times New Roman" w:hAnsi="Times New Roman"/>
          <w:sz w:val="24"/>
        </w:rPr>
        <w:lastRenderedPageBreak/>
        <w:t>loetelu“</w:t>
      </w:r>
      <w:r w:rsidR="008F1534" w:rsidRPr="0A9DFCA9">
        <w:rPr>
          <w:rFonts w:ascii="Times New Roman" w:hAnsi="Times New Roman"/>
          <w:sz w:val="24"/>
        </w:rPr>
        <w:t>, mille tulemusena ei hüvitata tööandjale enam riigieelarvest alaealise töötaja pikema iga-aastase põhipuhkuse osa</w:t>
      </w:r>
      <w:r w:rsidR="006316C8" w:rsidRPr="0A9DFCA9">
        <w:rPr>
          <w:rFonts w:ascii="Times New Roman" w:hAnsi="Times New Roman"/>
          <w:sz w:val="24"/>
        </w:rPr>
        <w:t xml:space="preserve"> (28 kalendripäeva</w:t>
      </w:r>
      <w:r w:rsidR="002D1061" w:rsidRPr="0A9DFCA9">
        <w:rPr>
          <w:rFonts w:ascii="Times New Roman" w:hAnsi="Times New Roman"/>
          <w:sz w:val="24"/>
        </w:rPr>
        <w:t xml:space="preserve"> pikku</w:t>
      </w:r>
      <w:r w:rsidR="006316C8" w:rsidRPr="0A9DFCA9">
        <w:rPr>
          <w:rFonts w:ascii="Times New Roman" w:hAnsi="Times New Roman"/>
          <w:sz w:val="24"/>
        </w:rPr>
        <w:t xml:space="preserve">st põhipuhkust ületava </w:t>
      </w:r>
      <w:r w:rsidR="002D1061" w:rsidRPr="0A9DFCA9">
        <w:rPr>
          <w:rFonts w:ascii="Times New Roman" w:hAnsi="Times New Roman"/>
          <w:sz w:val="24"/>
        </w:rPr>
        <w:t>seits</w:t>
      </w:r>
      <w:r w:rsidR="004906AB" w:rsidRPr="0A9DFCA9">
        <w:rPr>
          <w:rFonts w:ascii="Times New Roman" w:hAnsi="Times New Roman"/>
          <w:sz w:val="24"/>
        </w:rPr>
        <w:t>m</w:t>
      </w:r>
      <w:r w:rsidR="002D1061" w:rsidRPr="0A9DFCA9">
        <w:rPr>
          <w:rFonts w:ascii="Times New Roman" w:hAnsi="Times New Roman"/>
          <w:sz w:val="24"/>
        </w:rPr>
        <w:t>e</w:t>
      </w:r>
      <w:r w:rsidR="006316C8" w:rsidRPr="0A9DFCA9">
        <w:rPr>
          <w:rFonts w:ascii="Times New Roman" w:hAnsi="Times New Roman"/>
          <w:sz w:val="24"/>
        </w:rPr>
        <w:t xml:space="preserve"> kalendripäeva)</w:t>
      </w:r>
      <w:r w:rsidR="008F1534" w:rsidRPr="0A9DFCA9">
        <w:rPr>
          <w:rFonts w:ascii="Times New Roman" w:hAnsi="Times New Roman"/>
          <w:sz w:val="24"/>
        </w:rPr>
        <w:t xml:space="preserve"> eest makstud puhkusetasu.</w:t>
      </w:r>
    </w:p>
    <w:p w14:paraId="6931D009" w14:textId="6B3CC388" w:rsidR="00111C78" w:rsidRPr="000425EE" w:rsidRDefault="00111C78" w:rsidP="00201FF4">
      <w:pPr>
        <w:pStyle w:val="Default"/>
        <w:jc w:val="both"/>
        <w:rPr>
          <w:rFonts w:ascii="Times New Roman" w:hAnsi="Times New Roman" w:cs="Times New Roman"/>
          <w:highlight w:val="yellow"/>
        </w:rPr>
      </w:pPr>
    </w:p>
    <w:p w14:paraId="2CD79933" w14:textId="333A8985" w:rsidR="0086075E" w:rsidRPr="000425EE" w:rsidRDefault="0086075E" w:rsidP="00201FF4">
      <w:pPr>
        <w:pStyle w:val="ListParagraph"/>
        <w:numPr>
          <w:ilvl w:val="1"/>
          <w:numId w:val="1"/>
        </w:numPr>
        <w:rPr>
          <w:rFonts w:ascii="Times New Roman" w:hAnsi="Times New Roman"/>
          <w:sz w:val="24"/>
        </w:rPr>
      </w:pPr>
      <w:r w:rsidRPr="000425EE">
        <w:rPr>
          <w:rFonts w:ascii="Times New Roman" w:hAnsi="Times New Roman"/>
          <w:b/>
          <w:bCs/>
          <w:sz w:val="24"/>
        </w:rPr>
        <w:t xml:space="preserve"> Eelnõu ettevalmistaja</w:t>
      </w:r>
    </w:p>
    <w:p w14:paraId="661CF5FE" w14:textId="77777777" w:rsidR="0086075E" w:rsidRPr="000425EE" w:rsidRDefault="0086075E" w:rsidP="00201FF4">
      <w:pPr>
        <w:pStyle w:val="Default"/>
        <w:jc w:val="both"/>
        <w:rPr>
          <w:rFonts w:ascii="Times New Roman" w:hAnsi="Times New Roman" w:cs="Times New Roman"/>
          <w:highlight w:val="yellow"/>
        </w:rPr>
      </w:pPr>
    </w:p>
    <w:p w14:paraId="00160185" w14:textId="355B0119" w:rsidR="0086075E" w:rsidRPr="000425EE" w:rsidRDefault="0086075E" w:rsidP="00201FF4">
      <w:pPr>
        <w:pStyle w:val="Default"/>
        <w:jc w:val="both"/>
        <w:rPr>
          <w:rFonts w:ascii="Times New Roman" w:hAnsi="Times New Roman" w:cs="Times New Roman"/>
        </w:rPr>
      </w:pPr>
      <w:r w:rsidRPr="000425EE">
        <w:rPr>
          <w:rFonts w:ascii="Times New Roman" w:hAnsi="Times New Roman" w:cs="Times New Roman"/>
        </w:rPr>
        <w:t>Eelnõu ja seletuskirja on koostanud Majandus- ja Kommunikatsiooniministeeriumi</w:t>
      </w:r>
      <w:r w:rsidR="001E6DB1" w:rsidRPr="000425EE">
        <w:rPr>
          <w:rFonts w:ascii="Times New Roman" w:hAnsi="Times New Roman" w:cs="Times New Roman"/>
        </w:rPr>
        <w:t xml:space="preserve"> töösuhete ja töökeskkonna osakonna </w:t>
      </w:r>
      <w:r w:rsidRPr="000425EE">
        <w:rPr>
          <w:rFonts w:ascii="Times New Roman" w:hAnsi="Times New Roman" w:cs="Times New Roman"/>
        </w:rPr>
        <w:t>nõunik Stella Vogt (e-post stella.vogt@mkm.ee, tel 5886 4172)</w:t>
      </w:r>
      <w:r w:rsidR="00AE576E" w:rsidRPr="000425EE">
        <w:rPr>
          <w:rFonts w:ascii="Times New Roman" w:hAnsi="Times New Roman" w:cs="Times New Roman"/>
        </w:rPr>
        <w:t>, sama osakonna töösuhete poliitika juht Maria-Helena Rahumets (e-post maria-helena.rahumets@mkm.ee, tel 5916 2680)</w:t>
      </w:r>
      <w:r w:rsidR="0093724F" w:rsidRPr="000425EE">
        <w:rPr>
          <w:rFonts w:ascii="Times New Roman" w:hAnsi="Times New Roman" w:cs="Times New Roman"/>
        </w:rPr>
        <w:t xml:space="preserve"> </w:t>
      </w:r>
      <w:r w:rsidR="00496F69" w:rsidRPr="000425EE">
        <w:rPr>
          <w:rFonts w:ascii="Times New Roman" w:hAnsi="Times New Roman" w:cs="Times New Roman"/>
        </w:rPr>
        <w:t>ning</w:t>
      </w:r>
      <w:r w:rsidRPr="000425EE">
        <w:rPr>
          <w:rFonts w:ascii="Times New Roman" w:hAnsi="Times New Roman" w:cs="Times New Roman"/>
        </w:rPr>
        <w:t xml:space="preserve"> töövaldkonna andmete nõunik</w:t>
      </w:r>
      <w:r w:rsidR="00496F69" w:rsidRPr="000425EE">
        <w:rPr>
          <w:rFonts w:ascii="Times New Roman" w:hAnsi="Times New Roman" w:cs="Times New Roman"/>
        </w:rPr>
        <w:t>ud</w:t>
      </w:r>
      <w:r w:rsidRPr="000425EE">
        <w:rPr>
          <w:rFonts w:ascii="Times New Roman" w:hAnsi="Times New Roman" w:cs="Times New Roman"/>
        </w:rPr>
        <w:t xml:space="preserve"> </w:t>
      </w:r>
      <w:r w:rsidR="0093724F" w:rsidRPr="000425EE">
        <w:rPr>
          <w:rFonts w:ascii="Times New Roman" w:hAnsi="Times New Roman" w:cs="Times New Roman"/>
        </w:rPr>
        <w:t>Age Viira</w:t>
      </w:r>
      <w:r w:rsidRPr="000425EE">
        <w:rPr>
          <w:rFonts w:ascii="Times New Roman" w:hAnsi="Times New Roman" w:cs="Times New Roman"/>
        </w:rPr>
        <w:t xml:space="preserve"> (e-post </w:t>
      </w:r>
      <w:r w:rsidR="0093724F" w:rsidRPr="000425EE">
        <w:rPr>
          <w:rFonts w:ascii="Times New Roman" w:hAnsi="Times New Roman" w:cs="Times New Roman"/>
        </w:rPr>
        <w:t>age</w:t>
      </w:r>
      <w:r w:rsidRPr="000425EE">
        <w:rPr>
          <w:rFonts w:ascii="Times New Roman" w:hAnsi="Times New Roman" w:cs="Times New Roman"/>
        </w:rPr>
        <w:t>.</w:t>
      </w:r>
      <w:r w:rsidR="0093724F" w:rsidRPr="000425EE">
        <w:rPr>
          <w:rFonts w:ascii="Times New Roman" w:hAnsi="Times New Roman" w:cs="Times New Roman"/>
        </w:rPr>
        <w:t>viira</w:t>
      </w:r>
      <w:r w:rsidRPr="000425EE">
        <w:rPr>
          <w:rFonts w:ascii="Times New Roman" w:hAnsi="Times New Roman" w:cs="Times New Roman"/>
        </w:rPr>
        <w:t xml:space="preserve">@mkm.ee, tel </w:t>
      </w:r>
      <w:r w:rsidR="0093724F" w:rsidRPr="000425EE">
        <w:rPr>
          <w:rFonts w:ascii="Times New Roman" w:hAnsi="Times New Roman" w:cs="Times New Roman"/>
        </w:rPr>
        <w:t>5910 7348</w:t>
      </w:r>
      <w:r w:rsidRPr="000425EE">
        <w:rPr>
          <w:rFonts w:ascii="Times New Roman" w:hAnsi="Times New Roman" w:cs="Times New Roman"/>
        </w:rPr>
        <w:t>)</w:t>
      </w:r>
      <w:r w:rsidR="00496F69" w:rsidRPr="000425EE">
        <w:rPr>
          <w:rFonts w:ascii="Times New Roman" w:hAnsi="Times New Roman" w:cs="Times New Roman"/>
        </w:rPr>
        <w:t xml:space="preserve"> ja Ingel Kadarik (e-post ingel.kadarik@mkm.ee, tel</w:t>
      </w:r>
      <w:r w:rsidR="008255E7" w:rsidRPr="000425EE">
        <w:rPr>
          <w:rFonts w:ascii="Times New Roman" w:hAnsi="Times New Roman" w:cs="Times New Roman"/>
        </w:rPr>
        <w:t> </w:t>
      </w:r>
      <w:r w:rsidR="00496F69" w:rsidRPr="000425EE">
        <w:rPr>
          <w:rFonts w:ascii="Times New Roman" w:hAnsi="Times New Roman" w:cs="Times New Roman"/>
        </w:rPr>
        <w:t>5451 0226).</w:t>
      </w:r>
    </w:p>
    <w:p w14:paraId="67450289" w14:textId="77777777" w:rsidR="0086075E" w:rsidRPr="000425EE" w:rsidRDefault="0086075E" w:rsidP="00201FF4">
      <w:pPr>
        <w:pStyle w:val="Default"/>
        <w:jc w:val="both"/>
        <w:rPr>
          <w:rFonts w:ascii="Times New Roman" w:hAnsi="Times New Roman" w:cs="Times New Roman"/>
          <w:highlight w:val="yellow"/>
        </w:rPr>
      </w:pPr>
    </w:p>
    <w:p w14:paraId="5D7F3CF4" w14:textId="2AA30016" w:rsidR="0086075E" w:rsidRPr="000425EE" w:rsidRDefault="0086075E" w:rsidP="00201FF4">
      <w:pPr>
        <w:pStyle w:val="Default"/>
        <w:jc w:val="both"/>
        <w:rPr>
          <w:rFonts w:ascii="Times New Roman" w:hAnsi="Times New Roman" w:cs="Times New Roman"/>
          <w:bCs/>
        </w:rPr>
      </w:pPr>
      <w:r w:rsidRPr="000425EE">
        <w:rPr>
          <w:rFonts w:ascii="Times New Roman" w:hAnsi="Times New Roman" w:cs="Times New Roman"/>
          <w:bCs/>
        </w:rPr>
        <w:t xml:space="preserve">Eelnõu </w:t>
      </w:r>
      <w:r w:rsidR="00651184" w:rsidRPr="000425EE">
        <w:rPr>
          <w:rFonts w:ascii="Times New Roman" w:hAnsi="Times New Roman" w:cs="Times New Roman"/>
          <w:bCs/>
        </w:rPr>
        <w:t>õigus</w:t>
      </w:r>
      <w:r w:rsidRPr="000425EE">
        <w:rPr>
          <w:rFonts w:ascii="Times New Roman" w:hAnsi="Times New Roman" w:cs="Times New Roman"/>
          <w:bCs/>
        </w:rPr>
        <w:t>ekspertiisi on teinud Majandus- ja Kommunikatsiooniministeeriumi õigusosakonna õigusnõunik</w:t>
      </w:r>
      <w:r w:rsidR="00111C78" w:rsidRPr="000425EE">
        <w:rPr>
          <w:rFonts w:ascii="Times New Roman" w:hAnsi="Times New Roman" w:cs="Times New Roman"/>
          <w:bCs/>
        </w:rPr>
        <w:t xml:space="preserve"> </w:t>
      </w:r>
      <w:r w:rsidR="002C3885" w:rsidRPr="000425EE">
        <w:rPr>
          <w:rFonts w:ascii="Times New Roman" w:hAnsi="Times New Roman" w:cs="Times New Roman"/>
          <w:bCs/>
        </w:rPr>
        <w:t>Ragnar Kass</w:t>
      </w:r>
      <w:r w:rsidR="00111C78" w:rsidRPr="000425EE">
        <w:rPr>
          <w:rFonts w:ascii="Times New Roman" w:hAnsi="Times New Roman" w:cs="Times New Roman"/>
          <w:bCs/>
        </w:rPr>
        <w:t xml:space="preserve"> </w:t>
      </w:r>
      <w:r w:rsidRPr="000425EE">
        <w:rPr>
          <w:rFonts w:ascii="Times New Roman" w:hAnsi="Times New Roman" w:cs="Times New Roman"/>
          <w:bCs/>
        </w:rPr>
        <w:t>(e-post</w:t>
      </w:r>
      <w:r w:rsidR="00A869E4" w:rsidRPr="000425EE">
        <w:rPr>
          <w:rFonts w:ascii="Times New Roman" w:hAnsi="Times New Roman" w:cs="Times New Roman"/>
          <w:bCs/>
          <w:color w:val="auto"/>
        </w:rPr>
        <w:t xml:space="preserve"> ragnar.kass</w:t>
      </w:r>
      <w:r w:rsidR="00872192" w:rsidRPr="000425EE">
        <w:rPr>
          <w:rFonts w:ascii="Times New Roman" w:hAnsi="Times New Roman" w:cs="Times New Roman"/>
          <w:bCs/>
          <w:color w:val="auto"/>
        </w:rPr>
        <w:t>@mkm.ee</w:t>
      </w:r>
      <w:r w:rsidRPr="000425EE">
        <w:rPr>
          <w:rFonts w:ascii="Times New Roman" w:hAnsi="Times New Roman" w:cs="Times New Roman"/>
          <w:bCs/>
        </w:rPr>
        <w:t>).</w:t>
      </w:r>
    </w:p>
    <w:p w14:paraId="51D52713" w14:textId="77777777" w:rsidR="00985147" w:rsidRPr="000425EE" w:rsidRDefault="00985147" w:rsidP="00201FF4">
      <w:pPr>
        <w:pStyle w:val="Default"/>
        <w:jc w:val="both"/>
        <w:rPr>
          <w:rFonts w:ascii="Times New Roman" w:hAnsi="Times New Roman" w:cs="Times New Roman"/>
          <w:bCs/>
        </w:rPr>
      </w:pPr>
    </w:p>
    <w:p w14:paraId="2F98C8E3" w14:textId="080CD02B" w:rsidR="00111C78" w:rsidRPr="000425EE" w:rsidRDefault="00985147" w:rsidP="00201FF4">
      <w:pPr>
        <w:pStyle w:val="Default"/>
        <w:jc w:val="both"/>
        <w:rPr>
          <w:rFonts w:ascii="Times New Roman" w:hAnsi="Times New Roman" w:cs="Times New Roman"/>
          <w:bCs/>
        </w:rPr>
      </w:pPr>
      <w:r w:rsidRPr="000425EE">
        <w:rPr>
          <w:rFonts w:ascii="Times New Roman" w:hAnsi="Times New Roman" w:cs="Times New Roman"/>
          <w:bCs/>
        </w:rPr>
        <w:t xml:space="preserve">Eelnõu ja </w:t>
      </w:r>
      <w:r w:rsidRPr="000425EE">
        <w:rPr>
          <w:rFonts w:ascii="Times New Roman" w:hAnsi="Times New Roman" w:cs="Times New Roman"/>
        </w:rPr>
        <w:t>seletuskirja on keeletoimetanud Justiits- ja Digiministeeriumi õigusloome korralduse talituse toimetaja</w:t>
      </w:r>
      <w:r w:rsidRPr="000425EE">
        <w:rPr>
          <w:rFonts w:ascii="Times New Roman" w:hAnsi="Times New Roman" w:cs="Times New Roman"/>
          <w:bCs/>
        </w:rPr>
        <w:t xml:space="preserve"> </w:t>
      </w:r>
      <w:r w:rsidR="005B3153" w:rsidRPr="000425EE">
        <w:rPr>
          <w:rFonts w:ascii="Times New Roman" w:hAnsi="Times New Roman" w:cs="Times New Roman"/>
          <w:bCs/>
        </w:rPr>
        <w:t>Inge Mehide</w:t>
      </w:r>
      <w:r w:rsidRPr="000425EE">
        <w:rPr>
          <w:rFonts w:ascii="Times New Roman" w:hAnsi="Times New Roman" w:cs="Times New Roman"/>
          <w:bCs/>
        </w:rPr>
        <w:t xml:space="preserve"> (e-post</w:t>
      </w:r>
      <w:r w:rsidR="00872192" w:rsidRPr="000425EE">
        <w:rPr>
          <w:rFonts w:ascii="Times New Roman" w:hAnsi="Times New Roman" w:cs="Times New Roman"/>
          <w:bCs/>
          <w:color w:val="auto"/>
        </w:rPr>
        <w:t xml:space="preserve"> </w:t>
      </w:r>
      <w:r w:rsidR="005B3153" w:rsidRPr="000425EE">
        <w:rPr>
          <w:rFonts w:ascii="Times New Roman" w:hAnsi="Times New Roman" w:cs="Times New Roman"/>
          <w:bCs/>
          <w:color w:val="auto"/>
        </w:rPr>
        <w:t>inge.mehide</w:t>
      </w:r>
      <w:r w:rsidR="00872192" w:rsidRPr="000425EE">
        <w:rPr>
          <w:rFonts w:ascii="Times New Roman" w:hAnsi="Times New Roman" w:cs="Times New Roman"/>
          <w:bCs/>
          <w:color w:val="auto"/>
        </w:rPr>
        <w:t xml:space="preserve">@justdigi.ee, tel </w:t>
      </w:r>
      <w:r w:rsidR="006238AF" w:rsidRPr="000425EE">
        <w:rPr>
          <w:rFonts w:ascii="Times New Roman" w:hAnsi="Times New Roman" w:cs="Times New Roman"/>
          <w:bCs/>
          <w:color w:val="auto"/>
        </w:rPr>
        <w:t>5366 8522</w:t>
      </w:r>
      <w:r w:rsidR="00872192" w:rsidRPr="000425EE">
        <w:rPr>
          <w:rFonts w:ascii="Times New Roman" w:hAnsi="Times New Roman" w:cs="Times New Roman"/>
          <w:bCs/>
          <w:color w:val="auto"/>
        </w:rPr>
        <w:t>)</w:t>
      </w:r>
      <w:r w:rsidRPr="000425EE">
        <w:rPr>
          <w:rFonts w:ascii="Times New Roman" w:hAnsi="Times New Roman" w:cs="Times New Roman"/>
          <w:bCs/>
        </w:rPr>
        <w:t>.</w:t>
      </w:r>
    </w:p>
    <w:p w14:paraId="34755ED2" w14:textId="77777777" w:rsidR="0086075E" w:rsidRPr="000425EE" w:rsidRDefault="0086075E" w:rsidP="00201FF4">
      <w:pPr>
        <w:pStyle w:val="Default"/>
        <w:jc w:val="both"/>
        <w:rPr>
          <w:rFonts w:ascii="Times New Roman" w:hAnsi="Times New Roman" w:cs="Times New Roman"/>
        </w:rPr>
      </w:pPr>
    </w:p>
    <w:p w14:paraId="15C37A14" w14:textId="77777777" w:rsidR="0086075E" w:rsidRPr="000425EE" w:rsidRDefault="0086075E" w:rsidP="00201FF4">
      <w:pPr>
        <w:pStyle w:val="ListParagraph"/>
        <w:numPr>
          <w:ilvl w:val="1"/>
          <w:numId w:val="1"/>
        </w:numPr>
        <w:rPr>
          <w:rFonts w:ascii="Times New Roman" w:hAnsi="Times New Roman"/>
          <w:b/>
          <w:bCs/>
          <w:sz w:val="24"/>
        </w:rPr>
      </w:pPr>
      <w:r w:rsidRPr="000425EE">
        <w:rPr>
          <w:rFonts w:ascii="Times New Roman" w:hAnsi="Times New Roman"/>
          <w:b/>
          <w:bCs/>
          <w:sz w:val="24"/>
        </w:rPr>
        <w:t xml:space="preserve"> Märkused</w:t>
      </w:r>
    </w:p>
    <w:p w14:paraId="072F184D" w14:textId="77777777" w:rsidR="0086075E" w:rsidRPr="000425EE" w:rsidRDefault="0086075E" w:rsidP="00201FF4">
      <w:pPr>
        <w:rPr>
          <w:rFonts w:ascii="Times New Roman" w:hAnsi="Times New Roman"/>
          <w:sz w:val="24"/>
          <w:highlight w:val="yellow"/>
        </w:rPr>
      </w:pPr>
    </w:p>
    <w:p w14:paraId="4C924521" w14:textId="6DF2DA41" w:rsidR="004F486D" w:rsidRPr="000425EE" w:rsidRDefault="007A2E63" w:rsidP="00201FF4">
      <w:pPr>
        <w:rPr>
          <w:rFonts w:ascii="Times New Roman" w:hAnsi="Times New Roman"/>
          <w:bCs/>
          <w:sz w:val="24"/>
        </w:rPr>
      </w:pPr>
      <w:r w:rsidRPr="000425EE">
        <w:rPr>
          <w:rFonts w:ascii="Times New Roman" w:hAnsi="Times New Roman"/>
          <w:bCs/>
          <w:sz w:val="24"/>
        </w:rPr>
        <w:t xml:space="preserve">Eelnõu on seotud Eesti Reformierakonna ja </w:t>
      </w:r>
      <w:r w:rsidR="00CF0D63" w:rsidRPr="000425EE">
        <w:rPr>
          <w:rFonts w:ascii="Times New Roman" w:hAnsi="Times New Roman"/>
          <w:bCs/>
          <w:sz w:val="24"/>
        </w:rPr>
        <w:t>e</w:t>
      </w:r>
      <w:r w:rsidRPr="000425EE">
        <w:rPr>
          <w:rFonts w:ascii="Times New Roman" w:hAnsi="Times New Roman"/>
          <w:bCs/>
          <w:sz w:val="24"/>
        </w:rPr>
        <w:t>rakon</w:t>
      </w:r>
      <w:r w:rsidR="00CF0D63" w:rsidRPr="000425EE">
        <w:rPr>
          <w:rFonts w:ascii="Times New Roman" w:hAnsi="Times New Roman"/>
          <w:bCs/>
          <w:sz w:val="24"/>
        </w:rPr>
        <w:t>na</w:t>
      </w:r>
      <w:r w:rsidRPr="000425EE">
        <w:rPr>
          <w:rFonts w:ascii="Times New Roman" w:hAnsi="Times New Roman"/>
          <w:bCs/>
          <w:sz w:val="24"/>
        </w:rPr>
        <w:t xml:space="preserve"> Eesti 200 vahel 24. märtsil 2025. aastal sõlmitud valitsusliidu programmiga aastateks 2025–2027</w:t>
      </w:r>
      <w:r w:rsidRPr="000425EE">
        <w:rPr>
          <w:rStyle w:val="FootnoteReference"/>
          <w:rFonts w:ascii="Times New Roman" w:hAnsi="Times New Roman"/>
          <w:bCs/>
          <w:sz w:val="24"/>
        </w:rPr>
        <w:footnoteReference w:id="5"/>
      </w:r>
      <w:r w:rsidR="004F486D" w:rsidRPr="000425EE">
        <w:rPr>
          <w:rFonts w:ascii="Times New Roman" w:hAnsi="Times New Roman"/>
          <w:bCs/>
          <w:sz w:val="24"/>
        </w:rPr>
        <w:t xml:space="preserve"> (edaspidi </w:t>
      </w:r>
      <w:r w:rsidR="004F486D" w:rsidRPr="000425EE">
        <w:rPr>
          <w:rFonts w:ascii="Times New Roman" w:hAnsi="Times New Roman"/>
          <w:bCs/>
          <w:i/>
          <w:iCs/>
          <w:sz w:val="24"/>
        </w:rPr>
        <w:t>koalitsioonilepe</w:t>
      </w:r>
      <w:r w:rsidR="004F486D" w:rsidRPr="000425EE">
        <w:rPr>
          <w:rFonts w:ascii="Times New Roman" w:hAnsi="Times New Roman"/>
          <w:bCs/>
          <w:sz w:val="24"/>
        </w:rPr>
        <w:t>)</w:t>
      </w:r>
      <w:r w:rsidRPr="000425EE">
        <w:rPr>
          <w:rFonts w:ascii="Times New Roman" w:hAnsi="Times New Roman"/>
          <w:bCs/>
          <w:sz w:val="24"/>
        </w:rPr>
        <w:t xml:space="preserve">, mille kohaselt on valitsusliit seadnud eesmärgiks oskustööjõu puuduse lahendamise, milleks tagatakse ettevõtetele </w:t>
      </w:r>
      <w:r w:rsidR="00080AC6" w:rsidRPr="000425EE">
        <w:rPr>
          <w:rFonts w:ascii="Times New Roman" w:hAnsi="Times New Roman"/>
          <w:bCs/>
          <w:sz w:val="24"/>
        </w:rPr>
        <w:t>hea</w:t>
      </w:r>
      <w:r w:rsidRPr="000425EE">
        <w:rPr>
          <w:rFonts w:ascii="Times New Roman" w:hAnsi="Times New Roman"/>
          <w:bCs/>
          <w:sz w:val="24"/>
        </w:rPr>
        <w:t xml:space="preserve"> kvalifikatsiooni ja vajalike oskustega tööjõu kättesaadavus Eesti Töötukassa teenuste</w:t>
      </w:r>
      <w:r w:rsidR="00C30A7B" w:rsidRPr="000425EE">
        <w:rPr>
          <w:rFonts w:ascii="Times New Roman" w:hAnsi="Times New Roman"/>
          <w:bCs/>
          <w:sz w:val="24"/>
        </w:rPr>
        <w:t xml:space="preserve"> ja</w:t>
      </w:r>
      <w:r w:rsidRPr="000425EE">
        <w:rPr>
          <w:rFonts w:ascii="Times New Roman" w:hAnsi="Times New Roman"/>
          <w:bCs/>
          <w:sz w:val="24"/>
        </w:rPr>
        <w:t xml:space="preserve"> haridusmeetmete </w:t>
      </w:r>
      <w:r w:rsidR="00C30A7B" w:rsidRPr="000425EE">
        <w:rPr>
          <w:rFonts w:ascii="Times New Roman" w:hAnsi="Times New Roman"/>
          <w:bCs/>
          <w:sz w:val="24"/>
        </w:rPr>
        <w:t>kaudu ning</w:t>
      </w:r>
      <w:r w:rsidRPr="000425EE">
        <w:rPr>
          <w:rFonts w:ascii="Times New Roman" w:hAnsi="Times New Roman"/>
          <w:bCs/>
          <w:sz w:val="24"/>
        </w:rPr>
        <w:t xml:space="preserve"> paindlikuma töölepingu seaduse</w:t>
      </w:r>
      <w:r w:rsidR="00C30A7B" w:rsidRPr="000425EE">
        <w:rPr>
          <w:rFonts w:ascii="Times New Roman" w:hAnsi="Times New Roman"/>
          <w:bCs/>
          <w:sz w:val="24"/>
        </w:rPr>
        <w:t xml:space="preserve"> abil</w:t>
      </w:r>
      <w:r w:rsidRPr="000425EE">
        <w:rPr>
          <w:rFonts w:ascii="Times New Roman" w:hAnsi="Times New Roman"/>
          <w:bCs/>
          <w:sz w:val="24"/>
        </w:rPr>
        <w:t xml:space="preserve">, </w:t>
      </w:r>
      <w:r w:rsidR="00610766" w:rsidRPr="000425EE">
        <w:rPr>
          <w:rFonts w:ascii="Times New Roman" w:hAnsi="Times New Roman"/>
          <w:bCs/>
          <w:sz w:val="24"/>
        </w:rPr>
        <w:t xml:space="preserve">neist </w:t>
      </w:r>
      <w:r w:rsidR="0027241B" w:rsidRPr="000425EE">
        <w:rPr>
          <w:rFonts w:ascii="Times New Roman" w:hAnsi="Times New Roman"/>
          <w:bCs/>
          <w:sz w:val="24"/>
        </w:rPr>
        <w:t>viimane</w:t>
      </w:r>
      <w:r w:rsidRPr="000425EE">
        <w:rPr>
          <w:rFonts w:ascii="Times New Roman" w:hAnsi="Times New Roman"/>
          <w:bCs/>
          <w:sz w:val="24"/>
        </w:rPr>
        <w:t xml:space="preserve"> hõlmab alaealiste töötamist puudutavate nõuete lihtsustamist.</w:t>
      </w:r>
    </w:p>
    <w:p w14:paraId="7C2E741C" w14:textId="77777777" w:rsidR="00B31978" w:rsidRPr="000425EE" w:rsidRDefault="00B31978" w:rsidP="00201FF4">
      <w:pPr>
        <w:rPr>
          <w:rFonts w:ascii="Times New Roman" w:hAnsi="Times New Roman"/>
          <w:bCs/>
          <w:sz w:val="24"/>
        </w:rPr>
      </w:pPr>
    </w:p>
    <w:p w14:paraId="117D41DA" w14:textId="0C9773E3" w:rsidR="00985147" w:rsidRPr="000425EE" w:rsidRDefault="006508DB" w:rsidP="00201FF4">
      <w:pPr>
        <w:rPr>
          <w:rFonts w:ascii="Times New Roman" w:hAnsi="Times New Roman"/>
          <w:bCs/>
          <w:sz w:val="24"/>
        </w:rPr>
      </w:pPr>
      <w:r w:rsidRPr="000425EE">
        <w:rPr>
          <w:rFonts w:ascii="Times New Roman" w:hAnsi="Times New Roman"/>
          <w:bCs/>
          <w:sz w:val="24"/>
        </w:rPr>
        <w:t xml:space="preserve">Eelnõu on seotud ka Euroopa Liidu nõukogu direktiivi 94/33/EÜ noorte kaitse kohta tööl (edaspidi </w:t>
      </w:r>
      <w:r w:rsidRPr="000425EE">
        <w:rPr>
          <w:rFonts w:ascii="Times New Roman" w:hAnsi="Times New Roman"/>
          <w:bCs/>
          <w:i/>
          <w:iCs/>
          <w:sz w:val="24"/>
        </w:rPr>
        <w:t>direktiiv 94/33</w:t>
      </w:r>
      <w:r w:rsidRPr="000425EE">
        <w:rPr>
          <w:rFonts w:ascii="Times New Roman" w:hAnsi="Times New Roman"/>
          <w:bCs/>
          <w:sz w:val="24"/>
        </w:rPr>
        <w:t>)</w:t>
      </w:r>
      <w:r w:rsidR="000B0B59" w:rsidRPr="000425EE">
        <w:rPr>
          <w:rFonts w:ascii="Times New Roman" w:hAnsi="Times New Roman"/>
          <w:bCs/>
          <w:sz w:val="24"/>
        </w:rPr>
        <w:t xml:space="preserve"> artikli 2 lõike 2 punktiga b</w:t>
      </w:r>
      <w:r w:rsidRPr="000425EE">
        <w:rPr>
          <w:rFonts w:ascii="Times New Roman" w:hAnsi="Times New Roman"/>
          <w:bCs/>
          <w:sz w:val="24"/>
        </w:rPr>
        <w:t xml:space="preserve">. </w:t>
      </w:r>
      <w:r w:rsidR="00985147" w:rsidRPr="000425EE">
        <w:rPr>
          <w:rFonts w:ascii="Times New Roman" w:hAnsi="Times New Roman"/>
          <w:bCs/>
          <w:sz w:val="24"/>
        </w:rPr>
        <w:t xml:space="preserve">Eelnõu </w:t>
      </w:r>
      <w:r w:rsidR="00D17532" w:rsidRPr="000425EE">
        <w:rPr>
          <w:rFonts w:ascii="Times New Roman" w:hAnsi="Times New Roman"/>
          <w:bCs/>
          <w:sz w:val="24"/>
        </w:rPr>
        <w:t>arvestab</w:t>
      </w:r>
      <w:r w:rsidRPr="000425EE">
        <w:rPr>
          <w:rFonts w:ascii="Times New Roman" w:hAnsi="Times New Roman"/>
          <w:bCs/>
          <w:sz w:val="24"/>
        </w:rPr>
        <w:t xml:space="preserve"> direktiivi </w:t>
      </w:r>
      <w:r w:rsidR="00380304" w:rsidRPr="000425EE">
        <w:rPr>
          <w:rFonts w:ascii="Times New Roman" w:hAnsi="Times New Roman"/>
          <w:bCs/>
          <w:sz w:val="24"/>
        </w:rPr>
        <w:t>selle</w:t>
      </w:r>
      <w:r w:rsidR="000B0B59" w:rsidRPr="000425EE">
        <w:rPr>
          <w:rFonts w:ascii="Times New Roman" w:hAnsi="Times New Roman"/>
          <w:bCs/>
          <w:sz w:val="24"/>
        </w:rPr>
        <w:t xml:space="preserve"> sätte </w:t>
      </w:r>
      <w:r w:rsidR="00D17532" w:rsidRPr="000425EE">
        <w:rPr>
          <w:rFonts w:ascii="Times New Roman" w:hAnsi="Times New Roman"/>
          <w:bCs/>
          <w:sz w:val="24"/>
        </w:rPr>
        <w:t>nõuetega</w:t>
      </w:r>
      <w:r w:rsidR="00B31978" w:rsidRPr="000425EE">
        <w:rPr>
          <w:rFonts w:ascii="Times New Roman" w:hAnsi="Times New Roman"/>
          <w:bCs/>
          <w:sz w:val="24"/>
        </w:rPr>
        <w:t xml:space="preserve">. </w:t>
      </w:r>
      <w:r w:rsidR="00200CB3" w:rsidRPr="000425EE">
        <w:rPr>
          <w:rFonts w:ascii="Times New Roman" w:hAnsi="Times New Roman"/>
          <w:bCs/>
          <w:sz w:val="24"/>
        </w:rPr>
        <w:t xml:space="preserve">Direktiiv kohustab EL-i liikmesriike tagama noorukite töö range reguleerimise ja kaitsmise. </w:t>
      </w:r>
      <w:r w:rsidR="00D46A39" w:rsidRPr="000425EE">
        <w:rPr>
          <w:rFonts w:ascii="Times New Roman" w:hAnsi="Times New Roman"/>
          <w:bCs/>
          <w:sz w:val="24"/>
        </w:rPr>
        <w:t>L</w:t>
      </w:r>
      <w:r w:rsidR="00200CB3" w:rsidRPr="000425EE">
        <w:rPr>
          <w:rFonts w:ascii="Times New Roman" w:hAnsi="Times New Roman"/>
          <w:bCs/>
          <w:sz w:val="24"/>
        </w:rPr>
        <w:t>iikmesrii</w:t>
      </w:r>
      <w:r w:rsidR="00D46A39" w:rsidRPr="000425EE">
        <w:rPr>
          <w:rFonts w:ascii="Times New Roman" w:hAnsi="Times New Roman"/>
          <w:bCs/>
          <w:sz w:val="24"/>
        </w:rPr>
        <w:t>gid peavad tagama</w:t>
      </w:r>
      <w:r w:rsidR="00200CB3" w:rsidRPr="000425EE">
        <w:rPr>
          <w:rFonts w:ascii="Times New Roman" w:hAnsi="Times New Roman"/>
          <w:bCs/>
          <w:sz w:val="24"/>
        </w:rPr>
        <w:t xml:space="preserve"> noorte kaitse majandusliku ekspluateerimise </w:t>
      </w:r>
      <w:r w:rsidR="00CC5AF0" w:rsidRPr="000425EE">
        <w:rPr>
          <w:rFonts w:ascii="Times New Roman" w:hAnsi="Times New Roman"/>
          <w:bCs/>
          <w:sz w:val="24"/>
        </w:rPr>
        <w:t xml:space="preserve">eest </w:t>
      </w:r>
      <w:r w:rsidR="00200CB3" w:rsidRPr="000425EE">
        <w:rPr>
          <w:rFonts w:ascii="Times New Roman" w:hAnsi="Times New Roman"/>
          <w:bCs/>
          <w:sz w:val="24"/>
        </w:rPr>
        <w:t>ja mis tahes töö eest, mis võiks kahjustada nende ohutust, tervist või kehalist, vaimset, kõlbelist või sotsiaalset arengut või takista</w:t>
      </w:r>
      <w:r w:rsidR="00D46A39" w:rsidRPr="000425EE">
        <w:rPr>
          <w:rFonts w:ascii="Times New Roman" w:hAnsi="Times New Roman"/>
          <w:bCs/>
          <w:sz w:val="24"/>
        </w:rPr>
        <w:t xml:space="preserve">ks </w:t>
      </w:r>
      <w:r w:rsidR="00200CB3" w:rsidRPr="000425EE">
        <w:rPr>
          <w:rFonts w:ascii="Times New Roman" w:hAnsi="Times New Roman"/>
          <w:bCs/>
          <w:sz w:val="24"/>
        </w:rPr>
        <w:t>hariduse omandamist.</w:t>
      </w:r>
    </w:p>
    <w:p w14:paraId="52EBDF76" w14:textId="77777777" w:rsidR="007A2E63" w:rsidRPr="000425EE" w:rsidRDefault="007A2E63" w:rsidP="00201FF4">
      <w:pPr>
        <w:rPr>
          <w:rFonts w:ascii="Times New Roman" w:hAnsi="Times New Roman"/>
          <w:bCs/>
          <w:sz w:val="24"/>
        </w:rPr>
      </w:pPr>
    </w:p>
    <w:p w14:paraId="2609130C" w14:textId="29C3624F" w:rsidR="006508DB" w:rsidRPr="000425EE" w:rsidRDefault="007A2E63" w:rsidP="00201FF4">
      <w:pPr>
        <w:rPr>
          <w:rFonts w:ascii="Times New Roman" w:hAnsi="Times New Roman"/>
          <w:bCs/>
          <w:sz w:val="24"/>
        </w:rPr>
      </w:pPr>
      <w:r w:rsidRPr="000425EE">
        <w:rPr>
          <w:rFonts w:ascii="Times New Roman" w:hAnsi="Times New Roman"/>
          <w:bCs/>
          <w:sz w:val="24"/>
        </w:rPr>
        <w:t>Eelnõu ei ole seotud teiste menetluses olevate eelnõudega.</w:t>
      </w:r>
    </w:p>
    <w:p w14:paraId="1551EA74" w14:textId="77777777" w:rsidR="00985147" w:rsidRPr="000425EE" w:rsidRDefault="00985147" w:rsidP="00201FF4">
      <w:pPr>
        <w:rPr>
          <w:rFonts w:ascii="Times New Roman" w:hAnsi="Times New Roman"/>
          <w:bCs/>
          <w:sz w:val="24"/>
        </w:rPr>
      </w:pPr>
    </w:p>
    <w:p w14:paraId="6FE73E01" w14:textId="3D66DB16" w:rsidR="00985147" w:rsidRPr="000425EE" w:rsidRDefault="00985147" w:rsidP="00201FF4">
      <w:pPr>
        <w:rPr>
          <w:rFonts w:ascii="Times New Roman" w:hAnsi="Times New Roman"/>
          <w:bCs/>
          <w:sz w:val="24"/>
        </w:rPr>
      </w:pPr>
      <w:r w:rsidRPr="000425EE">
        <w:rPr>
          <w:rFonts w:ascii="Times New Roman" w:hAnsi="Times New Roman"/>
          <w:bCs/>
          <w:sz w:val="24"/>
        </w:rPr>
        <w:t>Eelnõu</w:t>
      </w:r>
      <w:r w:rsidR="00380304" w:rsidRPr="000425EE">
        <w:rPr>
          <w:rFonts w:ascii="Times New Roman" w:hAnsi="Times New Roman"/>
          <w:bCs/>
          <w:sz w:val="24"/>
        </w:rPr>
        <w:t>kohase seaduse</w:t>
      </w:r>
      <w:r w:rsidRPr="000425EE">
        <w:rPr>
          <w:rFonts w:ascii="Times New Roman" w:hAnsi="Times New Roman"/>
          <w:bCs/>
          <w:sz w:val="24"/>
        </w:rPr>
        <w:t xml:space="preserve">ga </w:t>
      </w:r>
      <w:r w:rsidR="00380304" w:rsidRPr="000425EE">
        <w:rPr>
          <w:rFonts w:ascii="Times New Roman" w:hAnsi="Times New Roman"/>
          <w:bCs/>
          <w:sz w:val="24"/>
        </w:rPr>
        <w:t xml:space="preserve">on kavas </w:t>
      </w:r>
      <w:r w:rsidRPr="000425EE">
        <w:rPr>
          <w:rFonts w:ascii="Times New Roman" w:hAnsi="Times New Roman"/>
          <w:bCs/>
          <w:sz w:val="24"/>
        </w:rPr>
        <w:t>muu</w:t>
      </w:r>
      <w:r w:rsidR="00380304" w:rsidRPr="000425EE">
        <w:rPr>
          <w:rFonts w:ascii="Times New Roman" w:hAnsi="Times New Roman"/>
          <w:bCs/>
          <w:sz w:val="24"/>
        </w:rPr>
        <w:t>ta</w:t>
      </w:r>
      <w:r w:rsidRPr="000425EE">
        <w:rPr>
          <w:rFonts w:ascii="Times New Roman" w:hAnsi="Times New Roman"/>
          <w:bCs/>
          <w:sz w:val="24"/>
        </w:rPr>
        <w:t xml:space="preserve"> TLS-i 01.09.2025 jõustu</w:t>
      </w:r>
      <w:r w:rsidR="005A5B89" w:rsidRPr="000425EE">
        <w:rPr>
          <w:rFonts w:ascii="Times New Roman" w:hAnsi="Times New Roman"/>
          <w:bCs/>
          <w:sz w:val="24"/>
        </w:rPr>
        <w:t>nud</w:t>
      </w:r>
      <w:r w:rsidRPr="000425EE">
        <w:rPr>
          <w:rFonts w:ascii="Times New Roman" w:hAnsi="Times New Roman"/>
          <w:bCs/>
          <w:sz w:val="24"/>
        </w:rPr>
        <w:t xml:space="preserve"> redaktsiooni (RT I, 23.12.2024,</w:t>
      </w:r>
      <w:r w:rsidR="002B757D" w:rsidRPr="000425EE">
        <w:rPr>
          <w:rFonts w:ascii="Times New Roman" w:hAnsi="Times New Roman"/>
          <w:bCs/>
          <w:sz w:val="24"/>
        </w:rPr>
        <w:t xml:space="preserve"> </w:t>
      </w:r>
      <w:r w:rsidR="006C202F" w:rsidRPr="000425EE">
        <w:rPr>
          <w:rFonts w:ascii="Times New Roman" w:hAnsi="Times New Roman"/>
          <w:bCs/>
          <w:sz w:val="24"/>
        </w:rPr>
        <w:t>6</w:t>
      </w:r>
      <w:r w:rsidRPr="000425EE">
        <w:rPr>
          <w:rFonts w:ascii="Times New Roman" w:hAnsi="Times New Roman"/>
          <w:bCs/>
          <w:sz w:val="24"/>
        </w:rPr>
        <w:t>)</w:t>
      </w:r>
      <w:r w:rsidR="000B0B59" w:rsidRPr="000425EE">
        <w:rPr>
          <w:rFonts w:ascii="Times New Roman" w:hAnsi="Times New Roman"/>
          <w:bCs/>
          <w:sz w:val="24"/>
        </w:rPr>
        <w:t>.</w:t>
      </w:r>
    </w:p>
    <w:p w14:paraId="5013DC81" w14:textId="77777777" w:rsidR="004C7206" w:rsidRPr="000425EE" w:rsidRDefault="004C7206" w:rsidP="00201FF4">
      <w:pPr>
        <w:rPr>
          <w:rFonts w:ascii="Times New Roman" w:hAnsi="Times New Roman"/>
          <w:bCs/>
          <w:sz w:val="24"/>
        </w:rPr>
      </w:pPr>
    </w:p>
    <w:p w14:paraId="6AE0EF5A" w14:textId="2BFA96AF" w:rsidR="004C7206" w:rsidRPr="000425EE" w:rsidRDefault="004C7206" w:rsidP="00201FF4">
      <w:pPr>
        <w:rPr>
          <w:rFonts w:ascii="Times New Roman" w:hAnsi="Times New Roman"/>
          <w:bCs/>
          <w:sz w:val="24"/>
        </w:rPr>
      </w:pPr>
      <w:r w:rsidRPr="000425EE">
        <w:rPr>
          <w:rFonts w:ascii="Times New Roman" w:hAnsi="Times New Roman"/>
          <w:bCs/>
          <w:sz w:val="24"/>
        </w:rPr>
        <w:t>Eelnõu ei ole seotud isikuandmete töötlemisega isikuandmete kaitse üldmääruse tähenduses.</w:t>
      </w:r>
    </w:p>
    <w:p w14:paraId="3686D898" w14:textId="77777777" w:rsidR="0086075E" w:rsidRPr="000425EE" w:rsidRDefault="0086075E" w:rsidP="00201FF4">
      <w:pPr>
        <w:autoSpaceDE w:val="0"/>
        <w:autoSpaceDN w:val="0"/>
        <w:adjustRightInd w:val="0"/>
        <w:rPr>
          <w:rFonts w:ascii="Times New Roman" w:hAnsi="Times New Roman"/>
          <w:sz w:val="24"/>
        </w:rPr>
      </w:pPr>
    </w:p>
    <w:p w14:paraId="6E2FFE9B" w14:textId="2D248566" w:rsidR="0086075E" w:rsidRPr="000425EE" w:rsidRDefault="0086075E" w:rsidP="00201FF4">
      <w:pPr>
        <w:rPr>
          <w:rFonts w:ascii="Times New Roman" w:hAnsi="Times New Roman"/>
          <w:bCs/>
          <w:sz w:val="24"/>
        </w:rPr>
      </w:pPr>
      <w:r w:rsidRPr="000425EE">
        <w:rPr>
          <w:rFonts w:ascii="Times New Roman" w:hAnsi="Times New Roman"/>
          <w:bCs/>
          <w:sz w:val="24"/>
        </w:rPr>
        <w:t>Eelnõu seadusena vastuvõtmiseks on vajalik Riigikogu poolthäälte enamus</w:t>
      </w:r>
      <w:r w:rsidR="00233330" w:rsidRPr="000425EE">
        <w:rPr>
          <w:rFonts w:ascii="Times New Roman" w:hAnsi="Times New Roman"/>
          <w:bCs/>
          <w:sz w:val="24"/>
        </w:rPr>
        <w:t xml:space="preserve"> (Eesti Vabariigi põhiseaduse § 73 koosmõjus § 104 lõikega 2).</w:t>
      </w:r>
    </w:p>
    <w:p w14:paraId="424773C6" w14:textId="77777777" w:rsidR="0086075E" w:rsidRPr="000425EE" w:rsidRDefault="0086075E" w:rsidP="00201FF4">
      <w:pPr>
        <w:rPr>
          <w:rFonts w:ascii="Times New Roman" w:hAnsi="Times New Roman"/>
          <w:sz w:val="24"/>
        </w:rPr>
      </w:pPr>
    </w:p>
    <w:p w14:paraId="4A314952" w14:textId="77777777" w:rsidR="0086075E" w:rsidRPr="000425EE" w:rsidRDefault="0086075E" w:rsidP="00201FF4">
      <w:pPr>
        <w:pStyle w:val="ListParagraph"/>
        <w:ind w:left="0"/>
        <w:rPr>
          <w:rFonts w:ascii="Times New Roman" w:hAnsi="Times New Roman"/>
          <w:b/>
          <w:sz w:val="24"/>
        </w:rPr>
      </w:pPr>
      <w:r w:rsidRPr="000425EE">
        <w:rPr>
          <w:rFonts w:ascii="Times New Roman" w:hAnsi="Times New Roman"/>
          <w:b/>
          <w:sz w:val="24"/>
        </w:rPr>
        <w:t>2. Seaduse eesmärk</w:t>
      </w:r>
    </w:p>
    <w:p w14:paraId="5FD6B930" w14:textId="77777777" w:rsidR="0086075E" w:rsidRPr="000425EE" w:rsidRDefault="0086075E" w:rsidP="00201FF4">
      <w:pPr>
        <w:rPr>
          <w:rFonts w:ascii="Times New Roman" w:hAnsi="Times New Roman"/>
          <w:bCs/>
          <w:sz w:val="24"/>
          <w:highlight w:val="yellow"/>
        </w:rPr>
      </w:pPr>
    </w:p>
    <w:p w14:paraId="530E0CF6" w14:textId="11969E4B" w:rsidR="001C2911" w:rsidRDefault="00836F4C" w:rsidP="00201FF4">
      <w:pPr>
        <w:rPr>
          <w:rFonts w:ascii="Times New Roman" w:hAnsi="Times New Roman"/>
          <w:sz w:val="24"/>
        </w:rPr>
      </w:pPr>
      <w:bookmarkStart w:id="3" w:name="_Hlk200529284"/>
      <w:r w:rsidRPr="000425EE">
        <w:rPr>
          <w:rFonts w:ascii="Times New Roman" w:hAnsi="Times New Roman"/>
          <w:bCs/>
          <w:sz w:val="24"/>
        </w:rPr>
        <w:t>Eelnõu algatamine</w:t>
      </w:r>
      <w:r w:rsidR="001C2911" w:rsidRPr="000425EE">
        <w:rPr>
          <w:rFonts w:ascii="Times New Roman" w:hAnsi="Times New Roman"/>
          <w:bCs/>
          <w:sz w:val="24"/>
        </w:rPr>
        <w:t xml:space="preserve"> on tingitud asjaolust, et 24. märtsil 2025. aastal </w:t>
      </w:r>
      <w:r w:rsidR="00C42739" w:rsidRPr="000425EE">
        <w:rPr>
          <w:rFonts w:ascii="Times New Roman" w:hAnsi="Times New Roman"/>
          <w:bCs/>
          <w:sz w:val="24"/>
        </w:rPr>
        <w:t xml:space="preserve">sõlmiti </w:t>
      </w:r>
      <w:r w:rsidR="001C2911" w:rsidRPr="000425EE">
        <w:rPr>
          <w:rFonts w:ascii="Times New Roman" w:hAnsi="Times New Roman"/>
          <w:bCs/>
          <w:sz w:val="24"/>
        </w:rPr>
        <w:t xml:space="preserve">koalitsioonilepe ehk valitsusliidu programm aastateks 2025–2027, </w:t>
      </w:r>
      <w:r w:rsidR="001C2911" w:rsidRPr="000425EE">
        <w:rPr>
          <w:rFonts w:ascii="Times New Roman" w:hAnsi="Times New Roman"/>
          <w:sz w:val="24"/>
        </w:rPr>
        <w:t xml:space="preserve">mille peatüki 9.4 „Tööjõupoliitika“ punkt 263 </w:t>
      </w:r>
      <w:r w:rsidR="001C2911" w:rsidRPr="000425EE">
        <w:rPr>
          <w:rFonts w:ascii="Times New Roman" w:hAnsi="Times New Roman"/>
          <w:sz w:val="24"/>
        </w:rPr>
        <w:lastRenderedPageBreak/>
        <w:t>näeb ühe</w:t>
      </w:r>
      <w:r w:rsidRPr="000425EE">
        <w:rPr>
          <w:rFonts w:ascii="Times New Roman" w:hAnsi="Times New Roman"/>
          <w:sz w:val="24"/>
        </w:rPr>
        <w:t xml:space="preserve"> tegevusena</w:t>
      </w:r>
      <w:r w:rsidR="001C2911" w:rsidRPr="000425EE">
        <w:rPr>
          <w:rFonts w:ascii="Times New Roman" w:hAnsi="Times New Roman"/>
          <w:sz w:val="24"/>
        </w:rPr>
        <w:t xml:space="preserve"> ette </w:t>
      </w:r>
      <w:r w:rsidR="00C42739" w:rsidRPr="000425EE">
        <w:rPr>
          <w:rFonts w:ascii="Times New Roman" w:hAnsi="Times New Roman"/>
          <w:sz w:val="24"/>
        </w:rPr>
        <w:t>TLS-is</w:t>
      </w:r>
      <w:r w:rsidR="001C2911" w:rsidRPr="000425EE">
        <w:rPr>
          <w:rFonts w:ascii="Times New Roman" w:hAnsi="Times New Roman"/>
          <w:sz w:val="24"/>
        </w:rPr>
        <w:t xml:space="preserve"> alaealiste töölevõtmise tingimuste leevendamise eesmärgiga võimaldada rohkematel noortel saada esimene töökogemus.</w:t>
      </w:r>
      <w:bookmarkEnd w:id="3"/>
    </w:p>
    <w:p w14:paraId="6AF8EFAF" w14:textId="77777777" w:rsidR="00E33DE5" w:rsidRPr="000425EE" w:rsidRDefault="00E33DE5" w:rsidP="00201FF4">
      <w:pPr>
        <w:rPr>
          <w:rFonts w:ascii="Times New Roman" w:hAnsi="Times New Roman"/>
          <w:bCs/>
          <w:sz w:val="24"/>
        </w:rPr>
      </w:pPr>
    </w:p>
    <w:p w14:paraId="38708534" w14:textId="1A4D5B8E" w:rsidR="00BA20C4" w:rsidRPr="000425EE" w:rsidRDefault="00836F4C" w:rsidP="00201FF4">
      <w:pPr>
        <w:rPr>
          <w:rFonts w:ascii="Times New Roman" w:hAnsi="Times New Roman"/>
          <w:bCs/>
          <w:sz w:val="24"/>
        </w:rPr>
      </w:pPr>
      <w:r w:rsidRPr="000425EE">
        <w:rPr>
          <w:rFonts w:ascii="Times New Roman" w:hAnsi="Times New Roman"/>
          <w:bCs/>
          <w:sz w:val="24"/>
        </w:rPr>
        <w:t>Eelnõukohase seaduse</w:t>
      </w:r>
      <w:r w:rsidR="0086075E" w:rsidRPr="000425EE">
        <w:rPr>
          <w:rFonts w:ascii="Times New Roman" w:hAnsi="Times New Roman"/>
          <w:bCs/>
          <w:sz w:val="24"/>
        </w:rPr>
        <w:t xml:space="preserve"> eesmärk on</w:t>
      </w:r>
      <w:r w:rsidR="00155FD7" w:rsidRPr="000425EE">
        <w:rPr>
          <w:rFonts w:ascii="Times New Roman" w:hAnsi="Times New Roman"/>
          <w:bCs/>
          <w:sz w:val="24"/>
        </w:rPr>
        <w:t xml:space="preserve"> lihtsustada alaealiste töötamise tingimusi, et</w:t>
      </w:r>
      <w:r w:rsidR="00995DD5" w:rsidRPr="000425EE">
        <w:rPr>
          <w:rFonts w:ascii="Times New Roman" w:hAnsi="Times New Roman"/>
          <w:bCs/>
          <w:sz w:val="24"/>
        </w:rPr>
        <w:t xml:space="preserve"> </w:t>
      </w:r>
      <w:r w:rsidR="00860DC8" w:rsidRPr="000425EE">
        <w:rPr>
          <w:rFonts w:ascii="Times New Roman" w:hAnsi="Times New Roman"/>
          <w:bCs/>
          <w:sz w:val="24"/>
        </w:rPr>
        <w:t>soodustada</w:t>
      </w:r>
      <w:r w:rsidR="00995DD5" w:rsidRPr="000425EE">
        <w:rPr>
          <w:rFonts w:ascii="Times New Roman" w:hAnsi="Times New Roman"/>
          <w:bCs/>
          <w:sz w:val="24"/>
        </w:rPr>
        <w:t xml:space="preserve"> n</w:t>
      </w:r>
      <w:r w:rsidR="00860DC8" w:rsidRPr="000425EE">
        <w:rPr>
          <w:rFonts w:ascii="Times New Roman" w:hAnsi="Times New Roman"/>
          <w:bCs/>
          <w:sz w:val="24"/>
        </w:rPr>
        <w:t>ende</w:t>
      </w:r>
      <w:r w:rsidR="00995DD5" w:rsidRPr="000425EE">
        <w:rPr>
          <w:rFonts w:ascii="Times New Roman" w:hAnsi="Times New Roman"/>
          <w:bCs/>
          <w:sz w:val="24"/>
        </w:rPr>
        <w:t xml:space="preserve"> es</w:t>
      </w:r>
      <w:r w:rsidR="00155FD7" w:rsidRPr="000425EE">
        <w:rPr>
          <w:rFonts w:ascii="Times New Roman" w:hAnsi="Times New Roman"/>
          <w:bCs/>
          <w:sz w:val="24"/>
        </w:rPr>
        <w:t>mase</w:t>
      </w:r>
      <w:r w:rsidR="00995DD5" w:rsidRPr="000425EE">
        <w:rPr>
          <w:rFonts w:ascii="Times New Roman" w:hAnsi="Times New Roman"/>
          <w:bCs/>
          <w:sz w:val="24"/>
        </w:rPr>
        <w:t xml:space="preserve"> töökogemuse </w:t>
      </w:r>
      <w:r w:rsidR="00155FD7" w:rsidRPr="000425EE">
        <w:rPr>
          <w:rFonts w:ascii="Times New Roman" w:hAnsi="Times New Roman"/>
          <w:bCs/>
          <w:sz w:val="24"/>
        </w:rPr>
        <w:t>omandamist</w:t>
      </w:r>
      <w:r w:rsidR="00EC38FE" w:rsidRPr="000425EE">
        <w:rPr>
          <w:rFonts w:ascii="Times New Roman" w:hAnsi="Times New Roman"/>
          <w:bCs/>
          <w:sz w:val="24"/>
        </w:rPr>
        <w:t>.</w:t>
      </w:r>
      <w:r w:rsidR="00995DD5" w:rsidRPr="000425EE">
        <w:rPr>
          <w:rFonts w:ascii="Times New Roman" w:hAnsi="Times New Roman"/>
          <w:bCs/>
          <w:sz w:val="24"/>
        </w:rPr>
        <w:t xml:space="preserve"> </w:t>
      </w:r>
      <w:r w:rsidR="00860DC8" w:rsidRPr="000425EE">
        <w:rPr>
          <w:rFonts w:ascii="Times New Roman" w:hAnsi="Times New Roman"/>
          <w:bCs/>
          <w:sz w:val="24"/>
        </w:rPr>
        <w:t>Alaealiste töötamise tingimuste lihtsustamine aitab kaasa noorte varasemale tööturul osalemisele</w:t>
      </w:r>
      <w:r w:rsidRPr="000425EE">
        <w:rPr>
          <w:rFonts w:ascii="Times New Roman" w:hAnsi="Times New Roman"/>
          <w:bCs/>
          <w:sz w:val="24"/>
        </w:rPr>
        <w:t xml:space="preserve">, mis omakorda loob </w:t>
      </w:r>
      <w:r w:rsidR="00860DC8" w:rsidRPr="000425EE">
        <w:rPr>
          <w:rFonts w:ascii="Times New Roman" w:hAnsi="Times New Roman"/>
          <w:bCs/>
          <w:sz w:val="24"/>
        </w:rPr>
        <w:t>eeldused</w:t>
      </w:r>
      <w:r w:rsidR="005F52BF" w:rsidRPr="000425EE">
        <w:rPr>
          <w:rFonts w:ascii="Times New Roman" w:hAnsi="Times New Roman"/>
          <w:bCs/>
          <w:sz w:val="24"/>
        </w:rPr>
        <w:t xml:space="preserve"> nende</w:t>
      </w:r>
      <w:r w:rsidR="00860DC8" w:rsidRPr="000425EE">
        <w:rPr>
          <w:rFonts w:ascii="Times New Roman" w:hAnsi="Times New Roman"/>
          <w:bCs/>
          <w:sz w:val="24"/>
        </w:rPr>
        <w:t xml:space="preserve"> tööharjumuse kujunemiseks</w:t>
      </w:r>
      <w:r w:rsidR="00C37142" w:rsidRPr="000425EE">
        <w:rPr>
          <w:rFonts w:ascii="Times New Roman" w:hAnsi="Times New Roman"/>
          <w:bCs/>
          <w:sz w:val="24"/>
        </w:rPr>
        <w:t xml:space="preserve"> ja</w:t>
      </w:r>
      <w:r w:rsidR="00860DC8" w:rsidRPr="000425EE">
        <w:rPr>
          <w:rFonts w:ascii="Times New Roman" w:hAnsi="Times New Roman"/>
          <w:bCs/>
          <w:sz w:val="24"/>
        </w:rPr>
        <w:t xml:space="preserve"> sotsiaalsete oskuste arenguks ning </w:t>
      </w:r>
      <w:r w:rsidR="009E5B11" w:rsidRPr="000425EE">
        <w:rPr>
          <w:rFonts w:ascii="Times New Roman" w:hAnsi="Times New Roman"/>
          <w:bCs/>
          <w:sz w:val="24"/>
        </w:rPr>
        <w:t xml:space="preserve">aitab suurendada </w:t>
      </w:r>
      <w:r w:rsidR="00860DC8" w:rsidRPr="000425EE">
        <w:rPr>
          <w:rFonts w:ascii="Times New Roman" w:hAnsi="Times New Roman"/>
          <w:bCs/>
          <w:sz w:val="24"/>
        </w:rPr>
        <w:t>teadlikkus</w:t>
      </w:r>
      <w:r w:rsidR="009E5B11" w:rsidRPr="000425EE">
        <w:rPr>
          <w:rFonts w:ascii="Times New Roman" w:hAnsi="Times New Roman"/>
          <w:bCs/>
          <w:sz w:val="24"/>
        </w:rPr>
        <w:t>t</w:t>
      </w:r>
      <w:r w:rsidR="00860DC8" w:rsidRPr="000425EE">
        <w:rPr>
          <w:rFonts w:ascii="Times New Roman" w:hAnsi="Times New Roman"/>
          <w:bCs/>
          <w:sz w:val="24"/>
        </w:rPr>
        <w:t xml:space="preserve"> töötaja õigustest ja kohustustest. </w:t>
      </w:r>
      <w:r w:rsidR="00155FD7" w:rsidRPr="000425EE">
        <w:rPr>
          <w:rFonts w:ascii="Times New Roman" w:hAnsi="Times New Roman"/>
          <w:bCs/>
          <w:sz w:val="24"/>
        </w:rPr>
        <w:t xml:space="preserve">Samuti </w:t>
      </w:r>
      <w:r w:rsidR="001362FC" w:rsidRPr="000425EE">
        <w:rPr>
          <w:rFonts w:ascii="Times New Roman" w:hAnsi="Times New Roman"/>
          <w:bCs/>
          <w:sz w:val="24"/>
        </w:rPr>
        <w:t xml:space="preserve">suurendab </w:t>
      </w:r>
      <w:r w:rsidR="00155FD7" w:rsidRPr="000425EE">
        <w:rPr>
          <w:rFonts w:ascii="Times New Roman" w:hAnsi="Times New Roman"/>
          <w:bCs/>
          <w:sz w:val="24"/>
        </w:rPr>
        <w:t xml:space="preserve">varajane töökogemus </w:t>
      </w:r>
      <w:r w:rsidR="00860DC8" w:rsidRPr="000425EE">
        <w:rPr>
          <w:rFonts w:ascii="Times New Roman" w:hAnsi="Times New Roman"/>
          <w:bCs/>
          <w:sz w:val="24"/>
        </w:rPr>
        <w:t>alaealiste</w:t>
      </w:r>
      <w:r w:rsidR="00155FD7" w:rsidRPr="000425EE">
        <w:rPr>
          <w:rFonts w:ascii="Times New Roman" w:hAnsi="Times New Roman"/>
          <w:bCs/>
          <w:sz w:val="24"/>
        </w:rPr>
        <w:t xml:space="preserve"> konkurentsivõimet tööturul </w:t>
      </w:r>
      <w:r w:rsidR="00860DC8" w:rsidRPr="000425EE">
        <w:rPr>
          <w:rFonts w:ascii="Times New Roman" w:hAnsi="Times New Roman"/>
          <w:bCs/>
          <w:sz w:val="24"/>
        </w:rPr>
        <w:t>ja</w:t>
      </w:r>
      <w:r w:rsidR="00155FD7" w:rsidRPr="000425EE">
        <w:rPr>
          <w:rFonts w:ascii="Times New Roman" w:hAnsi="Times New Roman"/>
          <w:bCs/>
          <w:sz w:val="24"/>
        </w:rPr>
        <w:t xml:space="preserve"> </w:t>
      </w:r>
      <w:r w:rsidR="00860DC8" w:rsidRPr="000425EE">
        <w:rPr>
          <w:rFonts w:ascii="Times New Roman" w:hAnsi="Times New Roman"/>
          <w:bCs/>
          <w:sz w:val="24"/>
        </w:rPr>
        <w:t xml:space="preserve">aitab </w:t>
      </w:r>
      <w:r w:rsidR="005F52BF" w:rsidRPr="000425EE">
        <w:rPr>
          <w:rFonts w:ascii="Times New Roman" w:hAnsi="Times New Roman"/>
          <w:bCs/>
          <w:sz w:val="24"/>
        </w:rPr>
        <w:t xml:space="preserve">seeläbi </w:t>
      </w:r>
      <w:r w:rsidR="00155FD7" w:rsidRPr="000425EE">
        <w:rPr>
          <w:rFonts w:ascii="Times New Roman" w:hAnsi="Times New Roman"/>
          <w:bCs/>
          <w:sz w:val="24"/>
        </w:rPr>
        <w:t xml:space="preserve">ennetada </w:t>
      </w:r>
      <w:r w:rsidR="006508DB" w:rsidRPr="000425EE">
        <w:rPr>
          <w:rFonts w:ascii="Times New Roman" w:hAnsi="Times New Roman"/>
          <w:bCs/>
          <w:sz w:val="24"/>
        </w:rPr>
        <w:t>nende</w:t>
      </w:r>
      <w:r w:rsidR="00E342D6" w:rsidRPr="000425EE">
        <w:rPr>
          <w:rFonts w:ascii="Times New Roman" w:hAnsi="Times New Roman"/>
          <w:bCs/>
          <w:sz w:val="24"/>
        </w:rPr>
        <w:t xml:space="preserve"> </w:t>
      </w:r>
      <w:r w:rsidR="00155FD7" w:rsidRPr="000425EE">
        <w:rPr>
          <w:rFonts w:ascii="Times New Roman" w:hAnsi="Times New Roman"/>
          <w:bCs/>
          <w:sz w:val="24"/>
        </w:rPr>
        <w:t>pikaajalist töötust tulevikus.</w:t>
      </w:r>
      <w:r w:rsidR="00E8276C" w:rsidRPr="000425EE">
        <w:rPr>
          <w:rFonts w:ascii="Times New Roman" w:hAnsi="Times New Roman"/>
          <w:bCs/>
          <w:sz w:val="24"/>
        </w:rPr>
        <w:t xml:space="preserve"> </w:t>
      </w:r>
      <w:r w:rsidR="00155FD7" w:rsidRPr="000425EE">
        <w:rPr>
          <w:rFonts w:ascii="Times New Roman" w:hAnsi="Times New Roman"/>
          <w:bCs/>
          <w:sz w:val="24"/>
        </w:rPr>
        <w:t>Alaealised on</w:t>
      </w:r>
      <w:r w:rsidR="002340B4" w:rsidRPr="000425EE">
        <w:rPr>
          <w:rFonts w:ascii="Times New Roman" w:hAnsi="Times New Roman"/>
          <w:bCs/>
          <w:sz w:val="24"/>
        </w:rPr>
        <w:t xml:space="preserve"> riskirühmana</w:t>
      </w:r>
      <w:r w:rsidR="00155FD7" w:rsidRPr="000425EE">
        <w:rPr>
          <w:rFonts w:ascii="Times New Roman" w:hAnsi="Times New Roman"/>
          <w:bCs/>
          <w:sz w:val="24"/>
        </w:rPr>
        <w:t xml:space="preserve"> tööturul haavatavamas positsioonis kui täiskasvanud, mistõttu on olulin</w:t>
      </w:r>
      <w:r w:rsidR="00E8276C" w:rsidRPr="000425EE">
        <w:rPr>
          <w:rFonts w:ascii="Times New Roman" w:hAnsi="Times New Roman"/>
          <w:bCs/>
          <w:sz w:val="24"/>
        </w:rPr>
        <w:t xml:space="preserve">e toetada nende </w:t>
      </w:r>
      <w:r w:rsidR="00155FD7" w:rsidRPr="000425EE">
        <w:rPr>
          <w:rFonts w:ascii="Times New Roman" w:hAnsi="Times New Roman"/>
          <w:bCs/>
          <w:sz w:val="24"/>
        </w:rPr>
        <w:t xml:space="preserve">võimalusi </w:t>
      </w:r>
      <w:r w:rsidR="006D6C7D" w:rsidRPr="000425EE">
        <w:rPr>
          <w:rFonts w:ascii="Times New Roman" w:hAnsi="Times New Roman"/>
          <w:bCs/>
          <w:sz w:val="24"/>
        </w:rPr>
        <w:t xml:space="preserve">siseneda </w:t>
      </w:r>
      <w:r w:rsidR="00155FD7" w:rsidRPr="000425EE">
        <w:rPr>
          <w:rFonts w:ascii="Times New Roman" w:hAnsi="Times New Roman"/>
          <w:bCs/>
          <w:sz w:val="24"/>
        </w:rPr>
        <w:t>tööturule varases eas.</w:t>
      </w:r>
    </w:p>
    <w:p w14:paraId="109764F9" w14:textId="77777777" w:rsidR="00BA20C4" w:rsidRPr="000425EE" w:rsidRDefault="00BA20C4" w:rsidP="00201FF4">
      <w:pPr>
        <w:rPr>
          <w:rFonts w:ascii="Times New Roman" w:hAnsi="Times New Roman"/>
          <w:bCs/>
          <w:sz w:val="24"/>
        </w:rPr>
      </w:pPr>
    </w:p>
    <w:p w14:paraId="21F102B6" w14:textId="62CB7048" w:rsidR="00BA20C4" w:rsidRPr="000425EE" w:rsidRDefault="00BA20C4" w:rsidP="00201FF4">
      <w:pPr>
        <w:rPr>
          <w:rFonts w:ascii="Times New Roman" w:hAnsi="Times New Roman"/>
          <w:bCs/>
          <w:sz w:val="24"/>
        </w:rPr>
      </w:pPr>
      <w:r w:rsidRPr="000425EE">
        <w:rPr>
          <w:rFonts w:ascii="Times New Roman" w:hAnsi="Times New Roman"/>
          <w:sz w:val="24"/>
        </w:rPr>
        <w:t xml:space="preserve">Eelnõule ei eelnenud väljatöötamiskavatsuse koostamist. </w:t>
      </w:r>
      <w:r w:rsidRPr="000425EE">
        <w:rPr>
          <w:rFonts w:ascii="Times New Roman" w:hAnsi="Times New Roman"/>
          <w:bCs/>
          <w:sz w:val="24"/>
        </w:rPr>
        <w:t>Väljatöötamiskavatsus ei ole h</w:t>
      </w:r>
      <w:r w:rsidRPr="000425EE">
        <w:rPr>
          <w:rFonts w:ascii="Times New Roman" w:hAnsi="Times New Roman"/>
          <w:sz w:val="24"/>
        </w:rPr>
        <w:t>ea õigusloome ja normitehnika eeskirja (</w:t>
      </w:r>
      <w:r w:rsidRPr="000425EE">
        <w:rPr>
          <w:rFonts w:ascii="Times New Roman" w:hAnsi="Times New Roman"/>
          <w:bCs/>
          <w:sz w:val="24"/>
        </w:rPr>
        <w:t>HÕNTE) § 1 lõike 2 punkti 5 järgi vajalik, kuivõrd muudatustega ei kaasne olulist mõju – need mõjutavad üksikuid sektoreid, kus alaealised rohkem töötavad. Arvestada tuleb ka sellega, et alaealiste tööle rakendamisel kehtivad niigi direktiiviga 94/33</w:t>
      </w:r>
      <w:r w:rsidR="00D17532" w:rsidRPr="000425EE">
        <w:rPr>
          <w:rFonts w:ascii="Times New Roman" w:hAnsi="Times New Roman"/>
          <w:bCs/>
          <w:sz w:val="24"/>
        </w:rPr>
        <w:t xml:space="preserve"> </w:t>
      </w:r>
      <w:r w:rsidRPr="000425EE">
        <w:rPr>
          <w:rFonts w:ascii="Times New Roman" w:hAnsi="Times New Roman"/>
          <w:bCs/>
          <w:sz w:val="24"/>
        </w:rPr>
        <w:t>ette nähtud ranged piirangud, mistõttu on võimalikud leevendused alaealiste töötamise tingimustes piiratud ning alternatiivseid lahendusi, mida väljatöötamiskavatsuses tavapäraselt kaalutakse, ei ole kuigi palju võimalik välja pakkuda.</w:t>
      </w:r>
    </w:p>
    <w:p w14:paraId="3601C820" w14:textId="77777777" w:rsidR="00BA20C4" w:rsidRPr="000425EE" w:rsidRDefault="00BA20C4" w:rsidP="00201FF4">
      <w:pPr>
        <w:rPr>
          <w:rFonts w:ascii="Times New Roman" w:hAnsi="Times New Roman"/>
          <w:bCs/>
          <w:sz w:val="24"/>
        </w:rPr>
      </w:pPr>
    </w:p>
    <w:p w14:paraId="7D673C74" w14:textId="0914B720" w:rsidR="00BA20C4" w:rsidRPr="000425EE" w:rsidRDefault="00BA20C4" w:rsidP="00201FF4">
      <w:pPr>
        <w:rPr>
          <w:rFonts w:ascii="Times New Roman" w:hAnsi="Times New Roman"/>
          <w:sz w:val="24"/>
        </w:rPr>
      </w:pPr>
      <w:r w:rsidRPr="000425EE">
        <w:rPr>
          <w:rFonts w:ascii="Times New Roman" w:hAnsi="Times New Roman"/>
          <w:sz w:val="24"/>
        </w:rPr>
        <w:t>HÕNTE § 1 lõike 2 punkti 1 kohaselt ei ole seaduseelnõu väljatöötamiskavatsus nõutav ka juhul, kui eelnõu menetlus peab olema põhjendatult kiireloomuline. Eelnõu kiireloomuli</w:t>
      </w:r>
      <w:r w:rsidR="00380304" w:rsidRPr="000425EE">
        <w:rPr>
          <w:rFonts w:ascii="Times New Roman" w:hAnsi="Times New Roman"/>
          <w:sz w:val="24"/>
        </w:rPr>
        <w:t>st</w:t>
      </w:r>
      <w:r w:rsidRPr="000425EE">
        <w:rPr>
          <w:rFonts w:ascii="Times New Roman" w:hAnsi="Times New Roman"/>
          <w:sz w:val="24"/>
        </w:rPr>
        <w:t xml:space="preserve"> menetlus</w:t>
      </w:r>
      <w:r w:rsidR="00380304" w:rsidRPr="000425EE">
        <w:rPr>
          <w:rFonts w:ascii="Times New Roman" w:hAnsi="Times New Roman"/>
          <w:sz w:val="24"/>
        </w:rPr>
        <w:t>t</w:t>
      </w:r>
      <w:r w:rsidRPr="000425EE">
        <w:rPr>
          <w:rFonts w:ascii="Times New Roman" w:hAnsi="Times New Roman"/>
          <w:sz w:val="24"/>
        </w:rPr>
        <w:t xml:space="preserve"> põhjenda</w:t>
      </w:r>
      <w:r w:rsidR="000425EE" w:rsidRPr="000425EE">
        <w:rPr>
          <w:rFonts w:ascii="Times New Roman" w:hAnsi="Times New Roman"/>
          <w:sz w:val="24"/>
        </w:rPr>
        <w:t>b</w:t>
      </w:r>
      <w:r w:rsidRPr="000425EE">
        <w:rPr>
          <w:rFonts w:ascii="Times New Roman" w:hAnsi="Times New Roman"/>
          <w:sz w:val="24"/>
        </w:rPr>
        <w:t xml:space="preserve"> </w:t>
      </w:r>
      <w:r w:rsidR="000425EE" w:rsidRPr="000425EE">
        <w:rPr>
          <w:rFonts w:ascii="Times New Roman" w:hAnsi="Times New Roman"/>
          <w:sz w:val="24"/>
        </w:rPr>
        <w:t>ka see</w:t>
      </w:r>
      <w:r w:rsidRPr="000425EE">
        <w:rPr>
          <w:rFonts w:ascii="Times New Roman" w:hAnsi="Times New Roman"/>
          <w:sz w:val="24"/>
        </w:rPr>
        <w:t>, et kui alaealiste töötamist puudutavad lihtsustatud reeglid jõustuvad enne 2026. aasta suve, annab see alaealistele võimaluse juba järgmise aasta suvekuudel, nende tavapärasel esmase töökogemuse omandamise perioodil, töötada leevendatud tingimustel. Viimaks on eelnõu ettevalmistamine seotud koalitsioonileppe eesmärkidega. Koalitsioonileppe tööjõupoliitikat käsitleva peatüki punktis 263 on ühe tegevusena märgitud töölepingu seaduses alaealiste töölevõtmise tingimuste leevendamine eesmärgiga võimaldada rohkematel noortel saada esimene töökogemus. Selle tegevuse täitmise tähtajaks on määratud 2025. aasta neljas kvartal.</w:t>
      </w:r>
    </w:p>
    <w:p w14:paraId="5BC86A6B" w14:textId="77777777" w:rsidR="001C7832" w:rsidRPr="000425EE" w:rsidRDefault="001C7832" w:rsidP="00201FF4">
      <w:pPr>
        <w:rPr>
          <w:rFonts w:ascii="Times New Roman" w:hAnsi="Times New Roman"/>
          <w:sz w:val="24"/>
        </w:rPr>
      </w:pPr>
    </w:p>
    <w:p w14:paraId="0186AF45" w14:textId="64FFD493" w:rsidR="001C7832" w:rsidRPr="000425EE" w:rsidRDefault="00CB6B59" w:rsidP="5F9242DE">
      <w:pPr>
        <w:rPr>
          <w:rFonts w:ascii="Times New Roman" w:hAnsi="Times New Roman"/>
          <w:b/>
          <w:bCs/>
          <w:sz w:val="24"/>
        </w:rPr>
      </w:pPr>
      <w:commentRangeStart w:id="4"/>
      <w:commentRangeStart w:id="5"/>
      <w:commentRangeStart w:id="6"/>
      <w:commentRangeStart w:id="7"/>
      <w:commentRangeStart w:id="8"/>
      <w:r w:rsidRPr="5F9242DE">
        <w:rPr>
          <w:rFonts w:ascii="Times New Roman" w:hAnsi="Times New Roman"/>
          <w:b/>
          <w:bCs/>
          <w:sz w:val="24"/>
        </w:rPr>
        <w:t xml:space="preserve">3. </w:t>
      </w:r>
      <w:r w:rsidR="0086075E" w:rsidRPr="5F9242DE">
        <w:rPr>
          <w:rFonts w:ascii="Times New Roman" w:hAnsi="Times New Roman"/>
          <w:b/>
          <w:bCs/>
          <w:sz w:val="24"/>
        </w:rPr>
        <w:t>Eelnõu sisu ja võrdlev analüü</w:t>
      </w:r>
      <w:r w:rsidR="001C7832" w:rsidRPr="5F9242DE">
        <w:rPr>
          <w:rFonts w:ascii="Times New Roman" w:hAnsi="Times New Roman"/>
          <w:b/>
          <w:bCs/>
          <w:sz w:val="24"/>
        </w:rPr>
        <w:t>s</w:t>
      </w:r>
      <w:commentRangeEnd w:id="4"/>
      <w:r>
        <w:rPr>
          <w:rStyle w:val="CommentReference"/>
        </w:rPr>
        <w:commentReference w:id="4"/>
      </w:r>
      <w:commentRangeEnd w:id="5"/>
      <w:r>
        <w:rPr>
          <w:rStyle w:val="CommentReference"/>
        </w:rPr>
        <w:commentReference w:id="5"/>
      </w:r>
      <w:commentRangeEnd w:id="6"/>
      <w:r>
        <w:rPr>
          <w:rStyle w:val="CommentReference"/>
        </w:rPr>
        <w:commentReference w:id="6"/>
      </w:r>
      <w:commentRangeEnd w:id="7"/>
      <w:r>
        <w:rPr>
          <w:rStyle w:val="CommentReference"/>
        </w:rPr>
        <w:commentReference w:id="7"/>
      </w:r>
      <w:commentRangeEnd w:id="8"/>
      <w:r>
        <w:rPr>
          <w:rStyle w:val="CommentReference"/>
        </w:rPr>
        <w:commentReference w:id="8"/>
      </w:r>
    </w:p>
    <w:p w14:paraId="25C63AE1" w14:textId="77777777" w:rsidR="000B7104" w:rsidRPr="000425EE" w:rsidRDefault="000B7104" w:rsidP="00201FF4">
      <w:pPr>
        <w:rPr>
          <w:rFonts w:ascii="Times New Roman" w:hAnsi="Times New Roman"/>
          <w:sz w:val="24"/>
        </w:rPr>
      </w:pPr>
    </w:p>
    <w:p w14:paraId="27CAA753" w14:textId="6668E8D4" w:rsidR="000B7104" w:rsidRPr="000425EE" w:rsidRDefault="000B7104" w:rsidP="00201FF4">
      <w:pPr>
        <w:rPr>
          <w:rFonts w:ascii="Times New Roman" w:hAnsi="Times New Roman"/>
          <w:sz w:val="24"/>
        </w:rPr>
      </w:pPr>
      <w:r w:rsidRPr="000425EE">
        <w:rPr>
          <w:rFonts w:ascii="Times New Roman" w:hAnsi="Times New Roman"/>
          <w:b/>
          <w:bCs/>
          <w:sz w:val="24"/>
        </w:rPr>
        <w:t>Eelnõu punktiga 1</w:t>
      </w:r>
      <w:r w:rsidRPr="000425EE">
        <w:rPr>
          <w:rFonts w:ascii="Times New Roman" w:hAnsi="Times New Roman"/>
          <w:sz w:val="24"/>
        </w:rPr>
        <w:t xml:space="preserve"> </w:t>
      </w:r>
      <w:r w:rsidR="005032F5" w:rsidRPr="000425EE">
        <w:rPr>
          <w:rFonts w:ascii="Times New Roman" w:hAnsi="Times New Roman"/>
          <w:sz w:val="24"/>
        </w:rPr>
        <w:t xml:space="preserve">muudetakse </w:t>
      </w:r>
      <w:r w:rsidRPr="000425EE">
        <w:rPr>
          <w:rFonts w:ascii="Times New Roman" w:hAnsi="Times New Roman"/>
          <w:sz w:val="24"/>
        </w:rPr>
        <w:t>TLS-i § 7</w:t>
      </w:r>
      <w:r w:rsidR="00920D72" w:rsidRPr="000425EE">
        <w:rPr>
          <w:rFonts w:ascii="Times New Roman" w:hAnsi="Times New Roman"/>
          <w:sz w:val="24"/>
        </w:rPr>
        <w:t xml:space="preserve"> lõi</w:t>
      </w:r>
      <w:r w:rsidR="005032F5" w:rsidRPr="000425EE">
        <w:rPr>
          <w:rFonts w:ascii="Times New Roman" w:hAnsi="Times New Roman"/>
          <w:sz w:val="24"/>
        </w:rPr>
        <w:t xml:space="preserve">get 1 selliselt, et lause teises </w:t>
      </w:r>
      <w:r w:rsidR="00A116E0" w:rsidRPr="000425EE">
        <w:rPr>
          <w:rFonts w:ascii="Times New Roman" w:hAnsi="Times New Roman"/>
          <w:sz w:val="24"/>
        </w:rPr>
        <w:t>pooles</w:t>
      </w:r>
      <w:r w:rsidR="005032F5" w:rsidRPr="000425EE">
        <w:rPr>
          <w:rFonts w:ascii="Times New Roman" w:hAnsi="Times New Roman"/>
          <w:sz w:val="24"/>
        </w:rPr>
        <w:t xml:space="preserve"> olev viide </w:t>
      </w:r>
      <w:r w:rsidR="000425EE" w:rsidRPr="000425EE">
        <w:rPr>
          <w:rFonts w:ascii="Times New Roman" w:hAnsi="Times New Roman"/>
          <w:sz w:val="24"/>
        </w:rPr>
        <w:t>sisaldaks</w:t>
      </w:r>
      <w:r w:rsidR="005032F5" w:rsidRPr="000425EE">
        <w:rPr>
          <w:rFonts w:ascii="Times New Roman" w:hAnsi="Times New Roman"/>
          <w:sz w:val="24"/>
        </w:rPr>
        <w:t xml:space="preserve"> lisaks lõikele 4 ka lõikeid 4</w:t>
      </w:r>
      <w:r w:rsidR="005032F5" w:rsidRPr="000425EE">
        <w:rPr>
          <w:rFonts w:ascii="Times New Roman" w:hAnsi="Times New Roman"/>
          <w:sz w:val="24"/>
          <w:vertAlign w:val="superscript"/>
        </w:rPr>
        <w:t xml:space="preserve">1 </w:t>
      </w:r>
      <w:r w:rsidR="005032F5" w:rsidRPr="000425EE">
        <w:rPr>
          <w:rFonts w:ascii="Times New Roman" w:hAnsi="Times New Roman"/>
          <w:sz w:val="24"/>
        </w:rPr>
        <w:t>ja</w:t>
      </w:r>
      <w:r w:rsidR="00920D72" w:rsidRPr="000425EE">
        <w:rPr>
          <w:rFonts w:ascii="Times New Roman" w:hAnsi="Times New Roman"/>
          <w:sz w:val="24"/>
        </w:rPr>
        <w:t xml:space="preserve"> 4</w:t>
      </w:r>
      <w:r w:rsidR="00920D72" w:rsidRPr="000425EE">
        <w:rPr>
          <w:rFonts w:ascii="Times New Roman" w:hAnsi="Times New Roman"/>
          <w:sz w:val="24"/>
          <w:vertAlign w:val="superscript"/>
        </w:rPr>
        <w:t>2</w:t>
      </w:r>
      <w:r w:rsidR="005032F5" w:rsidRPr="000425EE">
        <w:rPr>
          <w:rFonts w:ascii="Times New Roman" w:hAnsi="Times New Roman"/>
          <w:sz w:val="24"/>
        </w:rPr>
        <w:t>.</w:t>
      </w:r>
    </w:p>
    <w:p w14:paraId="372C51DD" w14:textId="77777777" w:rsidR="005032F5" w:rsidRPr="000425EE" w:rsidRDefault="005032F5" w:rsidP="00201FF4">
      <w:pPr>
        <w:rPr>
          <w:rFonts w:ascii="Times New Roman" w:hAnsi="Times New Roman"/>
          <w:sz w:val="24"/>
        </w:rPr>
      </w:pPr>
    </w:p>
    <w:p w14:paraId="6581B2D0" w14:textId="414A9960" w:rsidR="00836682" w:rsidRPr="000425EE" w:rsidRDefault="005032F5" w:rsidP="5F9242DE">
      <w:pPr>
        <w:rPr>
          <w:rFonts w:ascii="Times New Roman" w:hAnsi="Times New Roman"/>
          <w:sz w:val="24"/>
        </w:rPr>
      </w:pPr>
      <w:r w:rsidRPr="5F9242DE">
        <w:rPr>
          <w:rFonts w:ascii="Times New Roman" w:hAnsi="Times New Roman"/>
          <w:sz w:val="24"/>
        </w:rPr>
        <w:t xml:space="preserve">TLS-i § 7 </w:t>
      </w:r>
      <w:r w:rsidR="00465BEC" w:rsidRPr="5F9242DE">
        <w:rPr>
          <w:rFonts w:ascii="Times New Roman" w:hAnsi="Times New Roman"/>
          <w:sz w:val="24"/>
        </w:rPr>
        <w:t xml:space="preserve">kehtivas </w:t>
      </w:r>
      <w:r w:rsidRPr="5F9242DE">
        <w:rPr>
          <w:rFonts w:ascii="Times New Roman" w:hAnsi="Times New Roman"/>
          <w:sz w:val="24"/>
        </w:rPr>
        <w:t>lõikes 1 on sätestatud üldreegel, mille kohaselt ei tohi tööandja alla 15-aastase või õppimiskohustusliku alaealisega töölepingut sõlmida ega teda tööle lubada, välja arvatud TLS-i § 7 lõikes 4 sätestatud juhtudel. Kuna TLS-i</w:t>
      </w:r>
      <w:r w:rsidR="00A116E0" w:rsidRPr="5F9242DE">
        <w:rPr>
          <w:rFonts w:ascii="Times New Roman" w:hAnsi="Times New Roman"/>
          <w:sz w:val="24"/>
        </w:rPr>
        <w:t xml:space="preserve"> §-i 7</w:t>
      </w:r>
      <w:r w:rsidRPr="5F9242DE">
        <w:rPr>
          <w:rFonts w:ascii="Times New Roman" w:hAnsi="Times New Roman"/>
          <w:sz w:val="24"/>
        </w:rPr>
        <w:t xml:space="preserve"> on var</w:t>
      </w:r>
      <w:r w:rsidR="009F5E17" w:rsidRPr="5F9242DE">
        <w:rPr>
          <w:rFonts w:ascii="Times New Roman" w:hAnsi="Times New Roman"/>
          <w:sz w:val="24"/>
        </w:rPr>
        <w:t>em</w:t>
      </w:r>
      <w:r w:rsidRPr="5F9242DE">
        <w:rPr>
          <w:rFonts w:ascii="Times New Roman" w:hAnsi="Times New Roman"/>
          <w:sz w:val="24"/>
        </w:rPr>
        <w:t xml:space="preserve"> lisatud erand </w:t>
      </w:r>
      <w:r w:rsidR="00A116E0" w:rsidRPr="5F9242DE">
        <w:rPr>
          <w:rFonts w:ascii="Times New Roman" w:hAnsi="Times New Roman"/>
          <w:sz w:val="24"/>
        </w:rPr>
        <w:t xml:space="preserve">sama sätte </w:t>
      </w:r>
      <w:r w:rsidRPr="5F9242DE">
        <w:rPr>
          <w:rFonts w:ascii="Times New Roman" w:hAnsi="Times New Roman"/>
          <w:sz w:val="24"/>
        </w:rPr>
        <w:t>lõikest 1 (lõige 4</w:t>
      </w:r>
      <w:r w:rsidR="00FC401C" w:rsidRPr="5F9242DE">
        <w:rPr>
          <w:rFonts w:ascii="Times New Roman" w:hAnsi="Times New Roman"/>
          <w:sz w:val="24"/>
          <w:vertAlign w:val="superscript"/>
        </w:rPr>
        <w:t>1</w:t>
      </w:r>
      <w:r w:rsidRPr="5F9242DE">
        <w:rPr>
          <w:rFonts w:ascii="Times New Roman" w:hAnsi="Times New Roman"/>
          <w:sz w:val="24"/>
        </w:rPr>
        <w:t xml:space="preserve">) ja </w:t>
      </w:r>
      <w:r w:rsidRPr="5F9242DE">
        <w:rPr>
          <w:rFonts w:ascii="Times New Roman" w:hAnsi="Times New Roman"/>
          <w:b/>
          <w:bCs/>
          <w:sz w:val="24"/>
        </w:rPr>
        <w:t>eelnõu punktiga 2</w:t>
      </w:r>
      <w:r w:rsidRPr="5F9242DE">
        <w:rPr>
          <w:rFonts w:ascii="Times New Roman" w:hAnsi="Times New Roman"/>
          <w:sz w:val="24"/>
        </w:rPr>
        <w:t xml:space="preserve"> lisatakse samasse sättesse</w:t>
      </w:r>
      <w:r w:rsidR="009F5E17" w:rsidRPr="5F9242DE">
        <w:rPr>
          <w:rFonts w:ascii="Times New Roman" w:hAnsi="Times New Roman"/>
          <w:sz w:val="24"/>
        </w:rPr>
        <w:t xml:space="preserve"> veel ühe erandina</w:t>
      </w:r>
      <w:r w:rsidRPr="5F9242DE">
        <w:rPr>
          <w:rFonts w:ascii="Times New Roman" w:hAnsi="Times New Roman"/>
          <w:sz w:val="24"/>
        </w:rPr>
        <w:t xml:space="preserve"> lõige 4</w:t>
      </w:r>
      <w:r w:rsidRPr="5F9242DE">
        <w:rPr>
          <w:rFonts w:ascii="Times New Roman" w:hAnsi="Times New Roman"/>
          <w:sz w:val="24"/>
          <w:vertAlign w:val="superscript"/>
        </w:rPr>
        <w:t>2</w:t>
      </w:r>
      <w:r w:rsidRPr="5F9242DE">
        <w:rPr>
          <w:rFonts w:ascii="Times New Roman" w:hAnsi="Times New Roman"/>
          <w:sz w:val="24"/>
        </w:rPr>
        <w:t xml:space="preserve">, täpsustatakse lõikes 1 olevat viidet selliselt, et see </w:t>
      </w:r>
      <w:r w:rsidR="000425EE" w:rsidRPr="5F9242DE">
        <w:rPr>
          <w:rFonts w:ascii="Times New Roman" w:hAnsi="Times New Roman"/>
          <w:sz w:val="24"/>
        </w:rPr>
        <w:t>sisaldaks</w:t>
      </w:r>
      <w:r w:rsidRPr="5F9242DE">
        <w:rPr>
          <w:rFonts w:ascii="Times New Roman" w:hAnsi="Times New Roman"/>
          <w:sz w:val="24"/>
        </w:rPr>
        <w:t xml:space="preserve"> kõiki erand</w:t>
      </w:r>
      <w:r w:rsidR="009F5E17" w:rsidRPr="5F9242DE">
        <w:rPr>
          <w:rFonts w:ascii="Times New Roman" w:hAnsi="Times New Roman"/>
          <w:sz w:val="24"/>
        </w:rPr>
        <w:t>eid</w:t>
      </w:r>
      <w:r w:rsidRPr="5F9242DE">
        <w:rPr>
          <w:rFonts w:ascii="Times New Roman" w:hAnsi="Times New Roman"/>
          <w:sz w:val="24"/>
        </w:rPr>
        <w:t xml:space="preserve"> § 7 lõikest 1. Muudatus on tehnilist laadi ega too kaasa sisulisi muudatusi, st TLS</w:t>
      </w:r>
      <w:r w:rsidR="000425EE" w:rsidRPr="5F9242DE">
        <w:rPr>
          <w:rFonts w:ascii="Times New Roman" w:hAnsi="Times New Roman"/>
          <w:sz w:val="24"/>
        </w:rPr>
        <w:t>-i</w:t>
      </w:r>
      <w:r w:rsidRPr="5F9242DE">
        <w:rPr>
          <w:rFonts w:ascii="Times New Roman" w:hAnsi="Times New Roman"/>
          <w:sz w:val="24"/>
        </w:rPr>
        <w:t xml:space="preserve"> § 7 lõige 1 jääb üldreegliks, erandid sellele tulenevad § 7 lõigetest 4, 4</w:t>
      </w:r>
      <w:r w:rsidR="00FC401C" w:rsidRPr="5F9242DE">
        <w:rPr>
          <w:rFonts w:ascii="Times New Roman" w:hAnsi="Times New Roman"/>
          <w:sz w:val="24"/>
          <w:vertAlign w:val="superscript"/>
        </w:rPr>
        <w:t>1</w:t>
      </w:r>
      <w:r w:rsidRPr="5F9242DE">
        <w:rPr>
          <w:rFonts w:ascii="Times New Roman" w:hAnsi="Times New Roman"/>
          <w:sz w:val="24"/>
        </w:rPr>
        <w:t xml:space="preserve"> ja 4</w:t>
      </w:r>
      <w:r w:rsidR="00FC401C" w:rsidRPr="5F9242DE">
        <w:rPr>
          <w:rFonts w:ascii="Times New Roman" w:hAnsi="Times New Roman"/>
          <w:sz w:val="24"/>
          <w:vertAlign w:val="superscript"/>
        </w:rPr>
        <w:t>2</w:t>
      </w:r>
      <w:r w:rsidRPr="5F9242DE">
        <w:rPr>
          <w:rFonts w:ascii="Times New Roman" w:hAnsi="Times New Roman"/>
          <w:sz w:val="24"/>
        </w:rPr>
        <w:t>.</w:t>
      </w:r>
    </w:p>
    <w:p w14:paraId="733A77D0" w14:textId="77777777" w:rsidR="001C7832" w:rsidRPr="000425EE" w:rsidRDefault="001C7832" w:rsidP="00201FF4">
      <w:pPr>
        <w:rPr>
          <w:rFonts w:ascii="Times New Roman" w:hAnsi="Times New Roman"/>
          <w:b/>
          <w:sz w:val="24"/>
        </w:rPr>
      </w:pPr>
    </w:p>
    <w:p w14:paraId="38A78767" w14:textId="0907DD09" w:rsidR="009133E2" w:rsidRPr="000425EE" w:rsidRDefault="001D1E72" w:rsidP="5F9242DE">
      <w:pPr>
        <w:rPr>
          <w:rFonts w:ascii="Times New Roman" w:hAnsi="Times New Roman"/>
          <w:sz w:val="24"/>
        </w:rPr>
      </w:pPr>
      <w:r w:rsidRPr="5F9242DE">
        <w:rPr>
          <w:rFonts w:ascii="Times New Roman" w:hAnsi="Times New Roman"/>
          <w:b/>
          <w:bCs/>
          <w:sz w:val="24"/>
        </w:rPr>
        <w:t xml:space="preserve">Eelnõu punktiga </w:t>
      </w:r>
      <w:r w:rsidR="000B7104" w:rsidRPr="5F9242DE">
        <w:rPr>
          <w:rFonts w:ascii="Times New Roman" w:hAnsi="Times New Roman"/>
          <w:b/>
          <w:bCs/>
          <w:sz w:val="24"/>
        </w:rPr>
        <w:t>2</w:t>
      </w:r>
      <w:r w:rsidRPr="5F9242DE">
        <w:rPr>
          <w:rFonts w:ascii="Times New Roman" w:hAnsi="Times New Roman"/>
          <w:b/>
          <w:bCs/>
          <w:sz w:val="24"/>
        </w:rPr>
        <w:t xml:space="preserve"> </w:t>
      </w:r>
      <w:r w:rsidR="009133E2" w:rsidRPr="5F9242DE">
        <w:rPr>
          <w:rFonts w:ascii="Times New Roman" w:hAnsi="Times New Roman"/>
          <w:sz w:val="24"/>
        </w:rPr>
        <w:t>täiendatakse alaealisega töölepingu sõlmimist reguleerivat</w:t>
      </w:r>
      <w:r w:rsidR="000B7104" w:rsidRPr="5F9242DE">
        <w:rPr>
          <w:rFonts w:ascii="Times New Roman" w:hAnsi="Times New Roman"/>
          <w:sz w:val="24"/>
        </w:rPr>
        <w:t xml:space="preserve"> TLS-i</w:t>
      </w:r>
      <w:r w:rsidR="009133E2" w:rsidRPr="5F9242DE">
        <w:rPr>
          <w:rFonts w:ascii="Times New Roman" w:hAnsi="Times New Roman"/>
          <w:sz w:val="24"/>
        </w:rPr>
        <w:t xml:space="preserve"> § 7 lõikega 4</w:t>
      </w:r>
      <w:r w:rsidR="009133E2" w:rsidRPr="5F9242DE">
        <w:rPr>
          <w:rFonts w:ascii="Times New Roman" w:hAnsi="Times New Roman"/>
          <w:sz w:val="24"/>
          <w:vertAlign w:val="superscript"/>
        </w:rPr>
        <w:t>2</w:t>
      </w:r>
      <w:r w:rsidR="00915350" w:rsidRPr="5F9242DE">
        <w:rPr>
          <w:rFonts w:ascii="Times New Roman" w:hAnsi="Times New Roman"/>
          <w:sz w:val="24"/>
        </w:rPr>
        <w:t xml:space="preserve">. </w:t>
      </w:r>
      <w:r w:rsidR="007729A9" w:rsidRPr="5F9242DE">
        <w:rPr>
          <w:rFonts w:ascii="Times New Roman" w:hAnsi="Times New Roman"/>
          <w:sz w:val="24"/>
        </w:rPr>
        <w:t>TLS-i §</w:t>
      </w:r>
      <w:r w:rsidR="00A14C04" w:rsidRPr="5F9242DE">
        <w:rPr>
          <w:rFonts w:ascii="Times New Roman" w:hAnsi="Times New Roman"/>
          <w:sz w:val="24"/>
        </w:rPr>
        <w:t>-i</w:t>
      </w:r>
      <w:r w:rsidR="007729A9" w:rsidRPr="5F9242DE">
        <w:rPr>
          <w:rFonts w:ascii="Times New Roman" w:hAnsi="Times New Roman"/>
          <w:sz w:val="24"/>
        </w:rPr>
        <w:t xml:space="preserve"> 7 lisatava lõike </w:t>
      </w:r>
      <w:r w:rsidR="009133E2" w:rsidRPr="5F9242DE">
        <w:rPr>
          <w:rFonts w:ascii="Times New Roman" w:hAnsi="Times New Roman"/>
          <w:sz w:val="24"/>
        </w:rPr>
        <w:t>4</w:t>
      </w:r>
      <w:r w:rsidR="009133E2" w:rsidRPr="5F9242DE">
        <w:rPr>
          <w:rFonts w:ascii="Times New Roman" w:hAnsi="Times New Roman"/>
          <w:sz w:val="24"/>
          <w:vertAlign w:val="superscript"/>
        </w:rPr>
        <w:t>2</w:t>
      </w:r>
      <w:r w:rsidR="007729A9" w:rsidRPr="5F9242DE">
        <w:rPr>
          <w:rFonts w:ascii="Times New Roman" w:hAnsi="Times New Roman"/>
          <w:sz w:val="24"/>
        </w:rPr>
        <w:t xml:space="preserve"> kohaselt võib </w:t>
      </w:r>
      <w:r w:rsidR="00F63F4D" w:rsidRPr="5F9242DE">
        <w:rPr>
          <w:rFonts w:ascii="Times New Roman" w:hAnsi="Times New Roman"/>
          <w:sz w:val="24"/>
        </w:rPr>
        <w:t xml:space="preserve">pereettevõttes </w:t>
      </w:r>
      <w:r w:rsidR="007729A9" w:rsidRPr="5F9242DE">
        <w:rPr>
          <w:rFonts w:ascii="Times New Roman" w:hAnsi="Times New Roman"/>
          <w:sz w:val="24"/>
        </w:rPr>
        <w:t xml:space="preserve">sõlmida </w:t>
      </w:r>
      <w:r w:rsidR="009133E2" w:rsidRPr="5F9242DE">
        <w:rPr>
          <w:rFonts w:ascii="Times New Roman" w:hAnsi="Times New Roman"/>
          <w:sz w:val="24"/>
        </w:rPr>
        <w:t>7–17-aastase</w:t>
      </w:r>
      <w:r w:rsidR="007729A9" w:rsidRPr="5F9242DE">
        <w:rPr>
          <w:rFonts w:ascii="Times New Roman" w:hAnsi="Times New Roman"/>
          <w:sz w:val="24"/>
        </w:rPr>
        <w:t xml:space="preserve"> </w:t>
      </w:r>
      <w:r w:rsidR="009133E2" w:rsidRPr="5F9242DE">
        <w:rPr>
          <w:rFonts w:ascii="Times New Roman" w:hAnsi="Times New Roman"/>
          <w:sz w:val="24"/>
        </w:rPr>
        <w:t>alaealisega</w:t>
      </w:r>
      <w:r w:rsidR="007729A9" w:rsidRPr="5F9242DE">
        <w:rPr>
          <w:rFonts w:ascii="Times New Roman" w:hAnsi="Times New Roman"/>
          <w:sz w:val="24"/>
        </w:rPr>
        <w:t xml:space="preserve"> tähtajalise töölepingu </w:t>
      </w:r>
      <w:commentRangeStart w:id="9"/>
      <w:r w:rsidR="007729A9" w:rsidRPr="5F9242DE">
        <w:rPr>
          <w:rFonts w:ascii="Times New Roman" w:hAnsi="Times New Roman"/>
          <w:sz w:val="24"/>
        </w:rPr>
        <w:t>kerge töö tegemiseks</w:t>
      </w:r>
      <w:r w:rsidR="003415F0" w:rsidRPr="5F9242DE">
        <w:rPr>
          <w:rFonts w:ascii="Times New Roman" w:hAnsi="Times New Roman"/>
          <w:sz w:val="24"/>
        </w:rPr>
        <w:t xml:space="preserve"> </w:t>
      </w:r>
      <w:bookmarkStart w:id="10" w:name="_Hlk215234574"/>
      <w:r w:rsidR="00270CD6" w:rsidRPr="5F9242DE">
        <w:rPr>
          <w:rFonts w:ascii="Times New Roman" w:hAnsi="Times New Roman"/>
          <w:sz w:val="24"/>
        </w:rPr>
        <w:t>§ 7</w:t>
      </w:r>
      <w:r w:rsidR="003415F0" w:rsidRPr="5F9242DE">
        <w:rPr>
          <w:rFonts w:ascii="Times New Roman" w:hAnsi="Times New Roman"/>
          <w:sz w:val="24"/>
        </w:rPr>
        <w:t xml:space="preserve"> lõike 4 teises lauses ja</w:t>
      </w:r>
      <w:r w:rsidR="003415F0">
        <w:t xml:space="preserve"> </w:t>
      </w:r>
      <w:r w:rsidR="003415F0" w:rsidRPr="5F9242DE">
        <w:rPr>
          <w:rFonts w:ascii="Times New Roman" w:hAnsi="Times New Roman"/>
          <w:sz w:val="24"/>
        </w:rPr>
        <w:t>lõikes 4</w:t>
      </w:r>
      <w:r w:rsidR="003415F0" w:rsidRPr="5F9242DE">
        <w:rPr>
          <w:rFonts w:ascii="Times New Roman" w:hAnsi="Times New Roman"/>
          <w:sz w:val="24"/>
          <w:vertAlign w:val="superscript"/>
        </w:rPr>
        <w:t>1</w:t>
      </w:r>
      <w:r w:rsidR="003415F0" w:rsidRPr="5F9242DE">
        <w:rPr>
          <w:rFonts w:ascii="Times New Roman" w:hAnsi="Times New Roman"/>
          <w:sz w:val="24"/>
        </w:rPr>
        <w:t xml:space="preserve"> sätestatud tegevusvaldkonna piiranguid kohaldamata</w:t>
      </w:r>
      <w:bookmarkEnd w:id="10"/>
      <w:r w:rsidR="009133E2" w:rsidRPr="5F9242DE">
        <w:rPr>
          <w:rFonts w:ascii="Times New Roman" w:hAnsi="Times New Roman"/>
          <w:sz w:val="24"/>
        </w:rPr>
        <w:t>.</w:t>
      </w:r>
      <w:r w:rsidR="00BB1A5D" w:rsidRPr="5F9242DE">
        <w:rPr>
          <w:rFonts w:ascii="Times New Roman" w:hAnsi="Times New Roman"/>
          <w:sz w:val="24"/>
        </w:rPr>
        <w:t xml:space="preserve"> </w:t>
      </w:r>
      <w:commentRangeEnd w:id="9"/>
      <w:r>
        <w:rPr>
          <w:rStyle w:val="CommentReference"/>
        </w:rPr>
        <w:commentReference w:id="9"/>
      </w:r>
      <w:r w:rsidR="00BB1A5D" w:rsidRPr="5F9242DE">
        <w:rPr>
          <w:rFonts w:ascii="Times New Roman" w:hAnsi="Times New Roman"/>
          <w:sz w:val="24"/>
        </w:rPr>
        <w:t>Seejuures v</w:t>
      </w:r>
      <w:r w:rsidR="009133E2" w:rsidRPr="5F9242DE">
        <w:rPr>
          <w:rFonts w:ascii="Times New Roman" w:hAnsi="Times New Roman"/>
          <w:sz w:val="24"/>
        </w:rPr>
        <w:t>anusevahemik</w:t>
      </w:r>
      <w:r w:rsidR="000425EE" w:rsidRPr="5F9242DE">
        <w:rPr>
          <w:rFonts w:ascii="Times New Roman" w:hAnsi="Times New Roman"/>
          <w:sz w:val="24"/>
        </w:rPr>
        <w:t>us</w:t>
      </w:r>
      <w:r w:rsidR="009133E2" w:rsidRPr="5F9242DE">
        <w:rPr>
          <w:rFonts w:ascii="Times New Roman" w:hAnsi="Times New Roman"/>
          <w:sz w:val="24"/>
        </w:rPr>
        <w:t xml:space="preserve"> 7–17 </w:t>
      </w:r>
      <w:r w:rsidR="000425EE" w:rsidRPr="5F9242DE">
        <w:rPr>
          <w:rFonts w:ascii="Times New Roman" w:hAnsi="Times New Roman"/>
          <w:sz w:val="24"/>
        </w:rPr>
        <w:t>on</w:t>
      </w:r>
      <w:r w:rsidR="009133E2" w:rsidRPr="5F9242DE">
        <w:rPr>
          <w:rFonts w:ascii="Times New Roman" w:hAnsi="Times New Roman"/>
          <w:sz w:val="24"/>
        </w:rPr>
        <w:t xml:space="preserve"> ka 17-aastase</w:t>
      </w:r>
      <w:r w:rsidR="00BB1A5D" w:rsidRPr="5F9242DE">
        <w:rPr>
          <w:rFonts w:ascii="Times New Roman" w:hAnsi="Times New Roman"/>
          <w:sz w:val="24"/>
        </w:rPr>
        <w:t>d kaasa arvatud.</w:t>
      </w:r>
    </w:p>
    <w:p w14:paraId="5C6985E7" w14:textId="77777777" w:rsidR="00BA65DB" w:rsidRPr="000425EE" w:rsidRDefault="00BA65DB" w:rsidP="00201FF4">
      <w:pPr>
        <w:rPr>
          <w:rFonts w:ascii="Times New Roman" w:hAnsi="Times New Roman"/>
          <w:sz w:val="24"/>
        </w:rPr>
      </w:pPr>
      <w:bookmarkStart w:id="11" w:name="_Hlk200530274"/>
    </w:p>
    <w:p w14:paraId="74B34473" w14:textId="5F1EC932" w:rsidR="00FE132E" w:rsidRPr="000425EE" w:rsidRDefault="008066FF" w:rsidP="00201FF4">
      <w:pPr>
        <w:rPr>
          <w:rFonts w:ascii="Times New Roman" w:hAnsi="Times New Roman"/>
          <w:sz w:val="24"/>
        </w:rPr>
      </w:pPr>
      <w:r w:rsidRPr="000425EE">
        <w:rPr>
          <w:rFonts w:ascii="Times New Roman" w:hAnsi="Times New Roman"/>
          <w:sz w:val="24"/>
        </w:rPr>
        <w:t xml:space="preserve">Pereettevõttes töötamise all </w:t>
      </w:r>
      <w:r w:rsidR="008741B6" w:rsidRPr="000425EE">
        <w:rPr>
          <w:rFonts w:ascii="Times New Roman" w:hAnsi="Times New Roman"/>
          <w:sz w:val="24"/>
        </w:rPr>
        <w:t xml:space="preserve">mõeldakse </w:t>
      </w:r>
      <w:r w:rsidRPr="000425EE">
        <w:rPr>
          <w:rFonts w:ascii="Times New Roman" w:hAnsi="Times New Roman"/>
          <w:sz w:val="24"/>
        </w:rPr>
        <w:t>eelkõige olukorda, kus tööandja</w:t>
      </w:r>
      <w:r w:rsidR="00201EBA" w:rsidRPr="000425EE">
        <w:rPr>
          <w:rFonts w:ascii="Times New Roman" w:hAnsi="Times New Roman"/>
          <w:sz w:val="24"/>
        </w:rPr>
        <w:t>, kes</w:t>
      </w:r>
      <w:r w:rsidR="000816FC" w:rsidRPr="000425EE">
        <w:rPr>
          <w:rFonts w:ascii="Times New Roman" w:hAnsi="Times New Roman"/>
          <w:sz w:val="24"/>
        </w:rPr>
        <w:t xml:space="preserve"> sõlmib alaealisega töölepingu,</w:t>
      </w:r>
      <w:r w:rsidRPr="000425EE">
        <w:rPr>
          <w:rFonts w:ascii="Times New Roman" w:hAnsi="Times New Roman"/>
          <w:sz w:val="24"/>
        </w:rPr>
        <w:t xml:space="preserve"> on </w:t>
      </w:r>
      <w:r w:rsidR="00F63F4D" w:rsidRPr="000425EE">
        <w:rPr>
          <w:rFonts w:ascii="Times New Roman" w:hAnsi="Times New Roman"/>
          <w:sz w:val="24"/>
        </w:rPr>
        <w:t xml:space="preserve">kas </w:t>
      </w:r>
      <w:r w:rsidR="000816FC" w:rsidRPr="000425EE">
        <w:rPr>
          <w:rFonts w:ascii="Times New Roman" w:hAnsi="Times New Roman"/>
          <w:sz w:val="24"/>
        </w:rPr>
        <w:t xml:space="preserve">selle </w:t>
      </w:r>
      <w:r w:rsidR="00F63F4D" w:rsidRPr="000425EE">
        <w:rPr>
          <w:rFonts w:ascii="Times New Roman" w:hAnsi="Times New Roman"/>
          <w:sz w:val="24"/>
        </w:rPr>
        <w:t xml:space="preserve">alaealise lapse otsejoones üleneja </w:t>
      </w:r>
      <w:r w:rsidRPr="000425EE">
        <w:rPr>
          <w:rFonts w:ascii="Times New Roman" w:hAnsi="Times New Roman"/>
          <w:sz w:val="24"/>
        </w:rPr>
        <w:t xml:space="preserve">sugulane, külgjoones </w:t>
      </w:r>
      <w:r w:rsidR="00F63F4D" w:rsidRPr="000425EE">
        <w:rPr>
          <w:rFonts w:ascii="Times New Roman" w:hAnsi="Times New Roman"/>
          <w:sz w:val="24"/>
        </w:rPr>
        <w:t>sugulane</w:t>
      </w:r>
      <w:r w:rsidR="002E2876" w:rsidRPr="000425EE">
        <w:rPr>
          <w:rFonts w:ascii="Times New Roman" w:hAnsi="Times New Roman"/>
          <w:sz w:val="24"/>
        </w:rPr>
        <w:t xml:space="preserve"> või</w:t>
      </w:r>
      <w:r w:rsidR="00F63F4D" w:rsidRPr="000425EE">
        <w:rPr>
          <w:rFonts w:ascii="Times New Roman" w:hAnsi="Times New Roman"/>
          <w:sz w:val="24"/>
        </w:rPr>
        <w:t xml:space="preserve"> </w:t>
      </w:r>
      <w:r w:rsidR="00F63F4D" w:rsidRPr="000425EE">
        <w:rPr>
          <w:rFonts w:ascii="Times New Roman" w:hAnsi="Times New Roman"/>
          <w:sz w:val="24"/>
        </w:rPr>
        <w:lastRenderedPageBreak/>
        <w:t xml:space="preserve">lapsendaja perekonnaseaduse </w:t>
      </w:r>
      <w:r w:rsidR="001D0729" w:rsidRPr="000425EE">
        <w:rPr>
          <w:rFonts w:ascii="Times New Roman" w:hAnsi="Times New Roman"/>
          <w:sz w:val="24"/>
        </w:rPr>
        <w:t xml:space="preserve">(PKS) </w:t>
      </w:r>
      <w:r w:rsidR="00F63F4D" w:rsidRPr="000425EE">
        <w:rPr>
          <w:rFonts w:ascii="Times New Roman" w:hAnsi="Times New Roman"/>
          <w:sz w:val="24"/>
        </w:rPr>
        <w:t>tähenduses</w:t>
      </w:r>
      <w:r w:rsidRPr="000425EE">
        <w:rPr>
          <w:rFonts w:ascii="Times New Roman" w:hAnsi="Times New Roman"/>
          <w:sz w:val="24"/>
        </w:rPr>
        <w:t>.</w:t>
      </w:r>
      <w:r w:rsidR="00887E81" w:rsidRPr="000425EE">
        <w:rPr>
          <w:rFonts w:ascii="Times New Roman" w:hAnsi="Times New Roman"/>
          <w:sz w:val="24"/>
        </w:rPr>
        <w:t xml:space="preserve"> </w:t>
      </w:r>
      <w:r w:rsidR="003C31A6" w:rsidRPr="000425EE">
        <w:rPr>
          <w:rFonts w:ascii="Times New Roman" w:hAnsi="Times New Roman"/>
          <w:sz w:val="24"/>
        </w:rPr>
        <w:t>Kui üks isik põlvneb teisest, on nad otsejoones sugulased. Otsejoones sugulased on ülenejad ja alanejad.</w:t>
      </w:r>
      <w:r w:rsidR="00ED7EBC" w:rsidRPr="000425EE">
        <w:rPr>
          <w:rFonts w:ascii="Times New Roman" w:hAnsi="Times New Roman"/>
          <w:sz w:val="24"/>
        </w:rPr>
        <w:t xml:space="preserve"> </w:t>
      </w:r>
      <w:r w:rsidR="003C31A6" w:rsidRPr="000425EE">
        <w:rPr>
          <w:rFonts w:ascii="Times New Roman" w:hAnsi="Times New Roman"/>
          <w:sz w:val="24"/>
        </w:rPr>
        <w:t>Ülenejad sugulased on vanemad ja nende eellased, alanejad sugulased on lapsed ja nende järglased (PKS § 80 l</w:t>
      </w:r>
      <w:r w:rsidR="00462063" w:rsidRPr="000425EE">
        <w:rPr>
          <w:rFonts w:ascii="Times New Roman" w:hAnsi="Times New Roman"/>
          <w:sz w:val="24"/>
        </w:rPr>
        <w:t>õige</w:t>
      </w:r>
      <w:r w:rsidR="003C31A6" w:rsidRPr="000425EE">
        <w:rPr>
          <w:rFonts w:ascii="Times New Roman" w:hAnsi="Times New Roman"/>
          <w:sz w:val="24"/>
        </w:rPr>
        <w:t xml:space="preserve"> 1)</w:t>
      </w:r>
      <w:r w:rsidR="003C31A6" w:rsidRPr="000425EE">
        <w:rPr>
          <w:rStyle w:val="FootnoteReference"/>
          <w:rFonts w:ascii="Times New Roman" w:hAnsi="Times New Roman"/>
          <w:sz w:val="24"/>
        </w:rPr>
        <w:footnoteReference w:id="6"/>
      </w:r>
      <w:r w:rsidR="2A28F4A9" w:rsidRPr="000425EE">
        <w:rPr>
          <w:rFonts w:ascii="Times New Roman" w:hAnsi="Times New Roman"/>
          <w:sz w:val="24"/>
        </w:rPr>
        <w:t>.</w:t>
      </w:r>
      <w:r w:rsidR="0063588E" w:rsidRPr="000425EE">
        <w:rPr>
          <w:rFonts w:ascii="Times New Roman" w:hAnsi="Times New Roman"/>
          <w:sz w:val="24"/>
        </w:rPr>
        <w:t xml:space="preserve"> </w:t>
      </w:r>
      <w:r w:rsidR="00C62629" w:rsidRPr="000425EE">
        <w:rPr>
          <w:rFonts w:ascii="Times New Roman" w:hAnsi="Times New Roman"/>
          <w:sz w:val="24"/>
        </w:rPr>
        <w:t>Kui isikud põlvnevad samast isikust, kuid ei ole otsejoones sugulased, on nad külgjoones sugulased (PKS § 80 l</w:t>
      </w:r>
      <w:r w:rsidR="00462063" w:rsidRPr="000425EE">
        <w:rPr>
          <w:rFonts w:ascii="Times New Roman" w:hAnsi="Times New Roman"/>
          <w:sz w:val="24"/>
        </w:rPr>
        <w:t>õige 2)</w:t>
      </w:r>
      <w:r w:rsidR="00462063" w:rsidRPr="000425EE">
        <w:rPr>
          <w:rStyle w:val="FootnoteReference"/>
          <w:rFonts w:ascii="Times New Roman" w:hAnsi="Times New Roman"/>
          <w:sz w:val="24"/>
        </w:rPr>
        <w:footnoteReference w:id="7"/>
      </w:r>
      <w:r w:rsidR="00462063" w:rsidRPr="000425EE">
        <w:rPr>
          <w:rFonts w:ascii="Times New Roman" w:hAnsi="Times New Roman"/>
          <w:sz w:val="24"/>
        </w:rPr>
        <w:t>.</w:t>
      </w:r>
      <w:r w:rsidR="00DB159F" w:rsidRPr="000425EE">
        <w:rPr>
          <w:rFonts w:ascii="Times New Roman" w:hAnsi="Times New Roman"/>
          <w:sz w:val="24"/>
        </w:rPr>
        <w:t xml:space="preserve"> </w:t>
      </w:r>
      <w:r w:rsidR="00491790" w:rsidRPr="000425EE">
        <w:rPr>
          <w:rFonts w:ascii="Times New Roman" w:hAnsi="Times New Roman"/>
          <w:sz w:val="24"/>
        </w:rPr>
        <w:t xml:space="preserve">Külgjoones suguluse puhul on tegemist õdede, vendade, tädide ja onudega. </w:t>
      </w:r>
      <w:r w:rsidR="00DB159F" w:rsidRPr="000425EE">
        <w:rPr>
          <w:rFonts w:ascii="Times New Roman" w:hAnsi="Times New Roman"/>
          <w:sz w:val="24"/>
        </w:rPr>
        <w:t>Seega</w:t>
      </w:r>
      <w:r w:rsidR="005501F4" w:rsidRPr="000425EE">
        <w:rPr>
          <w:rFonts w:ascii="Times New Roman" w:hAnsi="Times New Roman"/>
          <w:sz w:val="24"/>
        </w:rPr>
        <w:t xml:space="preserve">, </w:t>
      </w:r>
      <w:r w:rsidR="006657D3" w:rsidRPr="000425EE">
        <w:rPr>
          <w:rFonts w:ascii="Times New Roman" w:hAnsi="Times New Roman"/>
          <w:sz w:val="24"/>
        </w:rPr>
        <w:t>TLS-i §</w:t>
      </w:r>
      <w:r w:rsidR="00F1489E" w:rsidRPr="000425EE">
        <w:rPr>
          <w:rFonts w:ascii="Times New Roman" w:hAnsi="Times New Roman"/>
          <w:sz w:val="24"/>
        </w:rPr>
        <w:t>-i</w:t>
      </w:r>
      <w:r w:rsidR="006657D3" w:rsidRPr="000425EE">
        <w:rPr>
          <w:rFonts w:ascii="Times New Roman" w:hAnsi="Times New Roman"/>
          <w:sz w:val="24"/>
        </w:rPr>
        <w:t xml:space="preserve"> 7 lisatava lõike 6 </w:t>
      </w:r>
      <w:r w:rsidR="005501F4" w:rsidRPr="000425EE">
        <w:rPr>
          <w:rFonts w:ascii="Times New Roman" w:hAnsi="Times New Roman"/>
          <w:sz w:val="24"/>
        </w:rPr>
        <w:t xml:space="preserve">puhul </w:t>
      </w:r>
      <w:r w:rsidR="00E42158" w:rsidRPr="000425EE">
        <w:rPr>
          <w:rFonts w:ascii="Times New Roman" w:hAnsi="Times New Roman"/>
          <w:sz w:val="24"/>
        </w:rPr>
        <w:t xml:space="preserve">tuleb </w:t>
      </w:r>
      <w:r w:rsidR="005501F4" w:rsidRPr="000425EE">
        <w:rPr>
          <w:rFonts w:ascii="Times New Roman" w:hAnsi="Times New Roman"/>
          <w:sz w:val="24"/>
        </w:rPr>
        <w:t>tööandja</w:t>
      </w:r>
      <w:r w:rsidR="00EA64AC" w:rsidRPr="000425EE">
        <w:rPr>
          <w:rFonts w:ascii="Times New Roman" w:hAnsi="Times New Roman"/>
          <w:sz w:val="24"/>
        </w:rPr>
        <w:t>na</w:t>
      </w:r>
      <w:r w:rsidR="005501F4" w:rsidRPr="000425EE">
        <w:rPr>
          <w:rFonts w:ascii="Times New Roman" w:hAnsi="Times New Roman"/>
          <w:sz w:val="24"/>
        </w:rPr>
        <w:t xml:space="preserve"> </w:t>
      </w:r>
      <w:r w:rsidR="002968E8" w:rsidRPr="000425EE">
        <w:rPr>
          <w:rFonts w:ascii="Times New Roman" w:hAnsi="Times New Roman"/>
          <w:sz w:val="24"/>
        </w:rPr>
        <w:t>mõista</w:t>
      </w:r>
      <w:r w:rsidR="00B4114D" w:rsidRPr="000425EE">
        <w:rPr>
          <w:rFonts w:ascii="Times New Roman" w:hAnsi="Times New Roman"/>
          <w:sz w:val="24"/>
        </w:rPr>
        <w:t xml:space="preserve"> eelkõige</w:t>
      </w:r>
      <w:r w:rsidR="003C31A6" w:rsidRPr="000425EE">
        <w:rPr>
          <w:rFonts w:ascii="Times New Roman" w:hAnsi="Times New Roman"/>
          <w:sz w:val="24"/>
        </w:rPr>
        <w:t xml:space="preserve"> </w:t>
      </w:r>
      <w:r w:rsidR="16CF7B8E" w:rsidRPr="000425EE">
        <w:rPr>
          <w:rFonts w:ascii="Times New Roman" w:hAnsi="Times New Roman"/>
          <w:sz w:val="24"/>
        </w:rPr>
        <w:t xml:space="preserve">töölevõetava </w:t>
      </w:r>
      <w:r w:rsidR="003C31A6" w:rsidRPr="000425EE">
        <w:rPr>
          <w:rFonts w:ascii="Times New Roman" w:hAnsi="Times New Roman"/>
          <w:sz w:val="24"/>
        </w:rPr>
        <w:t>alaealise ema, isa, nende eellasi</w:t>
      </w:r>
      <w:r w:rsidR="00CD0F71" w:rsidRPr="000425EE">
        <w:rPr>
          <w:rFonts w:ascii="Times New Roman" w:hAnsi="Times New Roman"/>
          <w:sz w:val="24"/>
        </w:rPr>
        <w:t xml:space="preserve"> (vanavanema</w:t>
      </w:r>
      <w:r w:rsidR="291BCD3F" w:rsidRPr="000425EE">
        <w:rPr>
          <w:rFonts w:ascii="Times New Roman" w:hAnsi="Times New Roman"/>
          <w:sz w:val="24"/>
        </w:rPr>
        <w:t>id</w:t>
      </w:r>
      <w:r w:rsidR="00F6369A" w:rsidRPr="000425EE">
        <w:rPr>
          <w:rFonts w:ascii="Times New Roman" w:hAnsi="Times New Roman"/>
          <w:sz w:val="24"/>
        </w:rPr>
        <w:t>, vanavanavanema</w:t>
      </w:r>
      <w:r w:rsidR="5EC64B7F" w:rsidRPr="000425EE">
        <w:rPr>
          <w:rFonts w:ascii="Times New Roman" w:hAnsi="Times New Roman"/>
          <w:sz w:val="24"/>
        </w:rPr>
        <w:t>id</w:t>
      </w:r>
      <w:r w:rsidR="00CD0F71" w:rsidRPr="000425EE">
        <w:rPr>
          <w:rFonts w:ascii="Times New Roman" w:hAnsi="Times New Roman"/>
          <w:sz w:val="24"/>
        </w:rPr>
        <w:t>)</w:t>
      </w:r>
      <w:r w:rsidR="002933A8" w:rsidRPr="000425EE">
        <w:rPr>
          <w:rFonts w:ascii="Times New Roman" w:hAnsi="Times New Roman"/>
          <w:sz w:val="24"/>
        </w:rPr>
        <w:t>, onu, tädi</w:t>
      </w:r>
      <w:r w:rsidR="00710838" w:rsidRPr="000425EE">
        <w:rPr>
          <w:rFonts w:ascii="Times New Roman" w:hAnsi="Times New Roman"/>
          <w:sz w:val="24"/>
        </w:rPr>
        <w:t>, õde, venda</w:t>
      </w:r>
      <w:r w:rsidR="00333E5A" w:rsidRPr="000425EE">
        <w:rPr>
          <w:rFonts w:ascii="Times New Roman" w:hAnsi="Times New Roman"/>
          <w:sz w:val="24"/>
        </w:rPr>
        <w:t xml:space="preserve"> ja lapsendajat</w:t>
      </w:r>
      <w:r w:rsidR="00DB159F" w:rsidRPr="000425EE">
        <w:rPr>
          <w:rFonts w:ascii="Times New Roman" w:hAnsi="Times New Roman"/>
          <w:sz w:val="24"/>
        </w:rPr>
        <w:t>.</w:t>
      </w:r>
      <w:r w:rsidR="002E2876" w:rsidRPr="000425EE">
        <w:rPr>
          <w:rFonts w:ascii="Times New Roman" w:hAnsi="Times New Roman"/>
          <w:sz w:val="24"/>
        </w:rPr>
        <w:t xml:space="preserve"> </w:t>
      </w:r>
      <w:r w:rsidR="00DE15F1" w:rsidRPr="000425EE">
        <w:rPr>
          <w:rFonts w:ascii="Times New Roman" w:hAnsi="Times New Roman"/>
          <w:sz w:val="24"/>
        </w:rPr>
        <w:t xml:space="preserve">Lisaks eeltoodule võib pereettevõttes töötamisel </w:t>
      </w:r>
      <w:r w:rsidR="0047543A" w:rsidRPr="000425EE">
        <w:rPr>
          <w:rFonts w:ascii="Times New Roman" w:hAnsi="Times New Roman"/>
          <w:sz w:val="24"/>
        </w:rPr>
        <w:t>olla tööandja</w:t>
      </w:r>
      <w:r w:rsidR="00DE15F1" w:rsidRPr="000425EE">
        <w:rPr>
          <w:rFonts w:ascii="Times New Roman" w:hAnsi="Times New Roman"/>
          <w:sz w:val="24"/>
        </w:rPr>
        <w:t xml:space="preserve"> alaealise lapse</w:t>
      </w:r>
      <w:r w:rsidR="00A14C04" w:rsidRPr="000425EE">
        <w:rPr>
          <w:rFonts w:ascii="Times New Roman" w:hAnsi="Times New Roman"/>
          <w:sz w:val="24"/>
        </w:rPr>
        <w:t xml:space="preserve"> kasuvanem või</w:t>
      </w:r>
      <w:r w:rsidR="00DE15F1" w:rsidRPr="000425EE">
        <w:rPr>
          <w:rFonts w:ascii="Times New Roman" w:hAnsi="Times New Roman"/>
          <w:sz w:val="24"/>
        </w:rPr>
        <w:t xml:space="preserve"> eestkostja</w:t>
      </w:r>
      <w:r w:rsidR="00A14C04" w:rsidRPr="000425EE">
        <w:rPr>
          <w:rFonts w:ascii="Times New Roman" w:hAnsi="Times New Roman"/>
          <w:sz w:val="24"/>
        </w:rPr>
        <w:t>.</w:t>
      </w:r>
      <w:r w:rsidR="0047543A" w:rsidRPr="000425EE">
        <w:rPr>
          <w:rFonts w:ascii="Times New Roman" w:hAnsi="Times New Roman"/>
          <w:sz w:val="24"/>
        </w:rPr>
        <w:t xml:space="preserve"> PKS</w:t>
      </w:r>
      <w:r w:rsidR="00A14C04" w:rsidRPr="000425EE">
        <w:rPr>
          <w:rFonts w:ascii="Times New Roman" w:hAnsi="Times New Roman"/>
          <w:sz w:val="24"/>
        </w:rPr>
        <w:t>-i</w:t>
      </w:r>
      <w:r w:rsidR="00BE4CD8" w:rsidRPr="000425EE">
        <w:rPr>
          <w:rFonts w:ascii="Times New Roman" w:hAnsi="Times New Roman"/>
          <w:sz w:val="24"/>
        </w:rPr>
        <w:t xml:space="preserve"> </w:t>
      </w:r>
      <w:r w:rsidR="0047543A" w:rsidRPr="000425EE">
        <w:rPr>
          <w:rFonts w:ascii="Times New Roman" w:hAnsi="Times New Roman"/>
          <w:sz w:val="24"/>
        </w:rPr>
        <w:t>§</w:t>
      </w:r>
      <w:r w:rsidR="008255E7" w:rsidRPr="000425EE">
        <w:rPr>
          <w:rFonts w:ascii="Times New Roman" w:hAnsi="Times New Roman"/>
          <w:sz w:val="24"/>
        </w:rPr>
        <w:t> </w:t>
      </w:r>
      <w:r w:rsidR="0047543A" w:rsidRPr="000425EE">
        <w:rPr>
          <w:rFonts w:ascii="Times New Roman" w:hAnsi="Times New Roman"/>
          <w:sz w:val="24"/>
        </w:rPr>
        <w:t>174 lõike 1 kohaselt saab eestkostjaks olla täisealine täieliku teovõimega füüsiline isik.</w:t>
      </w:r>
    </w:p>
    <w:p w14:paraId="1966936B" w14:textId="77777777" w:rsidR="00366C64" w:rsidRPr="000425EE" w:rsidRDefault="00366C64" w:rsidP="00201FF4">
      <w:pPr>
        <w:rPr>
          <w:rFonts w:ascii="Times New Roman" w:hAnsi="Times New Roman"/>
          <w:sz w:val="24"/>
        </w:rPr>
      </w:pPr>
    </w:p>
    <w:p w14:paraId="266AF409" w14:textId="321664D8" w:rsidR="001C7832" w:rsidRPr="000425EE" w:rsidRDefault="00D41FC5" w:rsidP="00201FF4">
      <w:pPr>
        <w:rPr>
          <w:rFonts w:ascii="Times New Roman" w:hAnsi="Times New Roman"/>
          <w:sz w:val="24"/>
        </w:rPr>
      </w:pPr>
      <w:r w:rsidRPr="000425EE">
        <w:rPr>
          <w:rFonts w:ascii="Times New Roman" w:hAnsi="Times New Roman"/>
          <w:sz w:val="24"/>
        </w:rPr>
        <w:t>Maailmas on erinevaid pereettevõtte määratlusi</w:t>
      </w:r>
      <w:r w:rsidR="45B6485B" w:rsidRPr="000425EE">
        <w:rPr>
          <w:rFonts w:ascii="Times New Roman" w:hAnsi="Times New Roman"/>
          <w:sz w:val="24"/>
        </w:rPr>
        <w:t>.</w:t>
      </w:r>
      <w:r w:rsidRPr="000425EE">
        <w:rPr>
          <w:rFonts w:ascii="Times New Roman" w:hAnsi="Times New Roman"/>
          <w:sz w:val="24"/>
        </w:rPr>
        <w:t xml:space="preserve"> </w:t>
      </w:r>
      <w:r w:rsidR="6900D350" w:rsidRPr="000425EE">
        <w:rPr>
          <w:rFonts w:ascii="Times New Roman" w:hAnsi="Times New Roman"/>
          <w:sz w:val="24"/>
        </w:rPr>
        <w:t>E</w:t>
      </w:r>
      <w:r w:rsidR="228A740E" w:rsidRPr="000425EE">
        <w:rPr>
          <w:rFonts w:ascii="Times New Roman" w:hAnsi="Times New Roman"/>
          <w:sz w:val="24"/>
        </w:rPr>
        <w:t>L-is</w:t>
      </w:r>
      <w:r w:rsidR="6900D350" w:rsidRPr="000425EE">
        <w:rPr>
          <w:rFonts w:ascii="Times New Roman" w:hAnsi="Times New Roman"/>
          <w:sz w:val="24"/>
        </w:rPr>
        <w:t xml:space="preserve"> puudub ühtne pereettevõtte definitsioon, mida kohaldataks</w:t>
      </w:r>
      <w:r w:rsidR="790EED75" w:rsidRPr="000425EE">
        <w:rPr>
          <w:rFonts w:ascii="Times New Roman" w:hAnsi="Times New Roman"/>
          <w:sz w:val="24"/>
        </w:rPr>
        <w:t xml:space="preserve"> eranditult kõigis valdkondades</w:t>
      </w:r>
      <w:r w:rsidR="52DFCCF5" w:rsidRPr="000425EE">
        <w:rPr>
          <w:rFonts w:ascii="Times New Roman" w:hAnsi="Times New Roman"/>
          <w:sz w:val="24"/>
        </w:rPr>
        <w:t xml:space="preserve">, </w:t>
      </w:r>
      <w:r w:rsidR="00643819" w:rsidRPr="000425EE">
        <w:rPr>
          <w:rFonts w:ascii="Times New Roman" w:hAnsi="Times New Roman"/>
          <w:sz w:val="24"/>
        </w:rPr>
        <w:t>ka</w:t>
      </w:r>
      <w:r w:rsidR="52DFCCF5" w:rsidRPr="000425EE">
        <w:rPr>
          <w:rFonts w:ascii="Times New Roman" w:hAnsi="Times New Roman"/>
          <w:sz w:val="24"/>
        </w:rPr>
        <w:t xml:space="preserve"> õigusaktides kasutatakse</w:t>
      </w:r>
      <w:r w:rsidR="00763FAA" w:rsidRPr="000425EE">
        <w:rPr>
          <w:rFonts w:ascii="Times New Roman" w:hAnsi="Times New Roman"/>
          <w:sz w:val="24"/>
        </w:rPr>
        <w:t xml:space="preserve"> seda mõistet</w:t>
      </w:r>
      <w:r w:rsidR="52DFCCF5" w:rsidRPr="000425EE">
        <w:rPr>
          <w:rFonts w:ascii="Times New Roman" w:hAnsi="Times New Roman"/>
          <w:sz w:val="24"/>
        </w:rPr>
        <w:t xml:space="preserve"> erinevates tähendustes.</w:t>
      </w:r>
      <w:r w:rsidR="158F3BDF" w:rsidRPr="000425EE">
        <w:rPr>
          <w:rFonts w:ascii="Times New Roman" w:hAnsi="Times New Roman"/>
          <w:sz w:val="24"/>
        </w:rPr>
        <w:t xml:space="preserve"> EL-is oli 2015. aasta</w:t>
      </w:r>
      <w:r w:rsidR="00971CAD" w:rsidRPr="000425EE">
        <w:rPr>
          <w:rFonts w:ascii="Times New Roman" w:hAnsi="Times New Roman"/>
          <w:sz w:val="24"/>
        </w:rPr>
        <w:t>l</w:t>
      </w:r>
      <w:r w:rsidR="158F3BDF" w:rsidRPr="000425EE">
        <w:rPr>
          <w:rFonts w:ascii="Times New Roman" w:hAnsi="Times New Roman"/>
          <w:sz w:val="24"/>
        </w:rPr>
        <w:t xml:space="preserve"> üle 90 pereettevõtte definitsiooni</w:t>
      </w:r>
      <w:r w:rsidR="001C7832" w:rsidRPr="000425EE">
        <w:rPr>
          <w:rStyle w:val="FootnoteReference"/>
          <w:rFonts w:ascii="Times New Roman" w:hAnsi="Times New Roman"/>
          <w:sz w:val="24"/>
        </w:rPr>
        <w:footnoteReference w:id="8"/>
      </w:r>
      <w:r w:rsidR="158F3BDF" w:rsidRPr="000425EE">
        <w:rPr>
          <w:rFonts w:ascii="Times New Roman" w:hAnsi="Times New Roman"/>
          <w:sz w:val="24"/>
        </w:rPr>
        <w:t xml:space="preserve">. Samas </w:t>
      </w:r>
      <w:r w:rsidR="00643819" w:rsidRPr="000425EE">
        <w:rPr>
          <w:rFonts w:ascii="Times New Roman" w:hAnsi="Times New Roman"/>
          <w:sz w:val="24"/>
        </w:rPr>
        <w:t xml:space="preserve">ollakse </w:t>
      </w:r>
      <w:r w:rsidR="158F3BDF" w:rsidRPr="000425EE">
        <w:rPr>
          <w:rFonts w:ascii="Times New Roman" w:hAnsi="Times New Roman"/>
          <w:sz w:val="24"/>
        </w:rPr>
        <w:t xml:space="preserve">kahes põhitunnuses enam-vähem kokkuleppele jõutud: 1) ühele perele peab kuuluma vähemalt pool ühingu osalusest, 2) selle pere kaks või enam liiget peavad aktiivselt osalema selle ühingu juhtimises (st osalema ühingu tegevuses näiteks juhatuse või nõukogu liikmena). </w:t>
      </w:r>
      <w:r w:rsidR="7F8F8E87" w:rsidRPr="000425EE">
        <w:rPr>
          <w:rFonts w:ascii="Times New Roman" w:hAnsi="Times New Roman"/>
          <w:sz w:val="24"/>
        </w:rPr>
        <w:t>Euroopa Komisjoni eksperttöö</w:t>
      </w:r>
      <w:r w:rsidR="008C7187" w:rsidRPr="000425EE">
        <w:rPr>
          <w:rFonts w:ascii="Times New Roman" w:hAnsi="Times New Roman"/>
          <w:sz w:val="24"/>
        </w:rPr>
        <w:t>r</w:t>
      </w:r>
      <w:r w:rsidR="7F8F8E87" w:rsidRPr="000425EE">
        <w:rPr>
          <w:rFonts w:ascii="Times New Roman" w:hAnsi="Times New Roman"/>
          <w:sz w:val="24"/>
        </w:rPr>
        <w:t xml:space="preserve">ühm püüdis 2009. </w:t>
      </w:r>
      <w:r w:rsidR="1DE20B82" w:rsidRPr="000425EE">
        <w:rPr>
          <w:rFonts w:ascii="Times New Roman" w:hAnsi="Times New Roman"/>
          <w:sz w:val="24"/>
        </w:rPr>
        <w:t>a</w:t>
      </w:r>
      <w:r w:rsidR="7F8F8E87" w:rsidRPr="000425EE">
        <w:rPr>
          <w:rFonts w:ascii="Times New Roman" w:hAnsi="Times New Roman"/>
          <w:sz w:val="24"/>
        </w:rPr>
        <w:t>astal</w:t>
      </w:r>
      <w:r w:rsidR="21C0B393" w:rsidRPr="000425EE">
        <w:rPr>
          <w:rFonts w:ascii="Times New Roman" w:hAnsi="Times New Roman"/>
          <w:sz w:val="24"/>
        </w:rPr>
        <w:t xml:space="preserve"> </w:t>
      </w:r>
      <w:r w:rsidR="2152070B" w:rsidRPr="000425EE">
        <w:rPr>
          <w:rFonts w:ascii="Times New Roman" w:hAnsi="Times New Roman"/>
          <w:sz w:val="24"/>
        </w:rPr>
        <w:t>määratle</w:t>
      </w:r>
      <w:r w:rsidR="7F8F8E87" w:rsidRPr="000425EE">
        <w:rPr>
          <w:rFonts w:ascii="Times New Roman" w:hAnsi="Times New Roman"/>
          <w:sz w:val="24"/>
        </w:rPr>
        <w:t>da</w:t>
      </w:r>
      <w:r w:rsidR="006103DD" w:rsidRPr="000425EE">
        <w:rPr>
          <w:rFonts w:ascii="Times New Roman" w:hAnsi="Times New Roman"/>
          <w:sz w:val="24"/>
        </w:rPr>
        <w:t xml:space="preserve"> </w:t>
      </w:r>
      <w:r w:rsidR="008C7187" w:rsidRPr="000425EE">
        <w:rPr>
          <w:rFonts w:ascii="Times New Roman" w:hAnsi="Times New Roman"/>
          <w:sz w:val="24"/>
        </w:rPr>
        <w:t xml:space="preserve">terminit </w:t>
      </w:r>
      <w:r w:rsidR="7F8F8E87" w:rsidRPr="000425EE">
        <w:rPr>
          <w:rFonts w:ascii="Times New Roman" w:hAnsi="Times New Roman"/>
          <w:sz w:val="24"/>
        </w:rPr>
        <w:t>„pereettevõte</w:t>
      </w:r>
      <w:r w:rsidR="00010A1A" w:rsidRPr="000425EE">
        <w:rPr>
          <w:rFonts w:ascii="Times New Roman" w:hAnsi="Times New Roman"/>
          <w:sz w:val="24"/>
        </w:rPr>
        <w:t>“</w:t>
      </w:r>
      <w:r w:rsidR="40DCB780" w:rsidRPr="000425EE">
        <w:rPr>
          <w:rFonts w:ascii="Times New Roman" w:hAnsi="Times New Roman"/>
          <w:sz w:val="24"/>
        </w:rPr>
        <w:t>. R</w:t>
      </w:r>
      <w:r w:rsidR="7F8F8E87" w:rsidRPr="000425EE">
        <w:rPr>
          <w:rFonts w:ascii="Times New Roman" w:hAnsi="Times New Roman"/>
          <w:sz w:val="24"/>
        </w:rPr>
        <w:t xml:space="preserve">aportis </w:t>
      </w:r>
      <w:r w:rsidR="000425EE" w:rsidRPr="000425EE">
        <w:rPr>
          <w:rFonts w:ascii="Times New Roman" w:hAnsi="Times New Roman"/>
          <w:sz w:val="24"/>
        </w:rPr>
        <w:t>„</w:t>
      </w:r>
      <w:r w:rsidR="7F8F8E87" w:rsidRPr="007B6D90">
        <w:rPr>
          <w:rFonts w:ascii="Times New Roman" w:hAnsi="Times New Roman"/>
          <w:sz w:val="24"/>
        </w:rPr>
        <w:t>Overview of Family Business Relevant Issues</w:t>
      </w:r>
      <w:r w:rsidR="000425EE">
        <w:rPr>
          <w:rFonts w:ascii="Times New Roman" w:hAnsi="Times New Roman"/>
          <w:sz w:val="24"/>
        </w:rPr>
        <w:t>“</w:t>
      </w:r>
      <w:r w:rsidR="7F8F8E87" w:rsidRPr="000425EE">
        <w:rPr>
          <w:rFonts w:ascii="Times New Roman" w:hAnsi="Times New Roman"/>
          <w:sz w:val="24"/>
        </w:rPr>
        <w:t xml:space="preserve"> </w:t>
      </w:r>
      <w:r w:rsidR="6CFE21AB" w:rsidRPr="000425EE">
        <w:rPr>
          <w:rFonts w:ascii="Times New Roman" w:hAnsi="Times New Roman"/>
          <w:sz w:val="24"/>
        </w:rPr>
        <w:t xml:space="preserve">pakuti </w:t>
      </w:r>
      <w:r w:rsidR="7F8F8E87" w:rsidRPr="000425EE">
        <w:rPr>
          <w:rFonts w:ascii="Times New Roman" w:hAnsi="Times New Roman"/>
          <w:sz w:val="24"/>
        </w:rPr>
        <w:t>välja käsitlus</w:t>
      </w:r>
      <w:r w:rsidR="00A842E6" w:rsidRPr="000425EE">
        <w:rPr>
          <w:rStyle w:val="FootnoteReference"/>
          <w:rFonts w:ascii="Times New Roman" w:hAnsi="Times New Roman"/>
          <w:sz w:val="24"/>
        </w:rPr>
        <w:footnoteReference w:id="9"/>
      </w:r>
      <w:r w:rsidR="7F8F8E87" w:rsidRPr="000425EE">
        <w:rPr>
          <w:rFonts w:ascii="Times New Roman" w:hAnsi="Times New Roman"/>
          <w:sz w:val="24"/>
        </w:rPr>
        <w:t xml:space="preserve">, mille kohaselt </w:t>
      </w:r>
      <w:r w:rsidR="00046F6A" w:rsidRPr="000425EE">
        <w:rPr>
          <w:rFonts w:ascii="Times New Roman" w:hAnsi="Times New Roman"/>
          <w:sz w:val="24"/>
        </w:rPr>
        <w:t xml:space="preserve">ettevõte </w:t>
      </w:r>
      <w:r w:rsidR="7F8F8E87" w:rsidRPr="000425EE">
        <w:rPr>
          <w:rFonts w:ascii="Times New Roman" w:hAnsi="Times New Roman"/>
          <w:sz w:val="24"/>
        </w:rPr>
        <w:t>on pereettevõte, kui:</w:t>
      </w:r>
    </w:p>
    <w:p w14:paraId="676FC684" w14:textId="6E1D383F" w:rsidR="001C7832" w:rsidRPr="000425EE" w:rsidRDefault="001C7832" w:rsidP="00201FF4">
      <w:pPr>
        <w:rPr>
          <w:rFonts w:ascii="Times New Roman" w:hAnsi="Times New Roman"/>
          <w:sz w:val="24"/>
        </w:rPr>
      </w:pPr>
    </w:p>
    <w:p w14:paraId="27518BF9" w14:textId="515AE1C8" w:rsidR="001C7832" w:rsidRPr="000425EE" w:rsidRDefault="7F8F8E87" w:rsidP="00201FF4">
      <w:pPr>
        <w:pStyle w:val="ListParagraph"/>
        <w:numPr>
          <w:ilvl w:val="0"/>
          <w:numId w:val="37"/>
        </w:numPr>
        <w:rPr>
          <w:rFonts w:ascii="Times New Roman" w:hAnsi="Times New Roman"/>
          <w:sz w:val="24"/>
        </w:rPr>
      </w:pPr>
      <w:r w:rsidRPr="000425EE">
        <w:rPr>
          <w:rFonts w:ascii="Times New Roman" w:hAnsi="Times New Roman"/>
          <w:sz w:val="24"/>
        </w:rPr>
        <w:t>häälteenamus on selles ettevõttes ühe pere füüsilis(t)e isiku(te) kä(t)es, kes on selle ettevõtte asutaja</w:t>
      </w:r>
      <w:r w:rsidR="00494DA9" w:rsidRPr="000425EE">
        <w:rPr>
          <w:rFonts w:ascii="Times New Roman" w:hAnsi="Times New Roman"/>
          <w:sz w:val="24"/>
        </w:rPr>
        <w:t>(</w:t>
      </w:r>
      <w:r w:rsidRPr="000425EE">
        <w:rPr>
          <w:rFonts w:ascii="Times New Roman" w:hAnsi="Times New Roman"/>
          <w:sz w:val="24"/>
        </w:rPr>
        <w:t>d</w:t>
      </w:r>
      <w:r w:rsidR="00494DA9" w:rsidRPr="000425EE">
        <w:rPr>
          <w:rFonts w:ascii="Times New Roman" w:hAnsi="Times New Roman"/>
          <w:sz w:val="24"/>
        </w:rPr>
        <w:t>)</w:t>
      </w:r>
      <w:r w:rsidR="006F3527" w:rsidRPr="000425EE">
        <w:rPr>
          <w:rFonts w:ascii="Times New Roman" w:hAnsi="Times New Roman"/>
          <w:sz w:val="24"/>
        </w:rPr>
        <w:t>,</w:t>
      </w:r>
      <w:r w:rsidRPr="000425EE">
        <w:rPr>
          <w:rFonts w:ascii="Times New Roman" w:hAnsi="Times New Roman"/>
          <w:sz w:val="24"/>
        </w:rPr>
        <w:t xml:space="preserve"> või füüsilis(t)e isiku(te) kä(t)es, kes on omandanud osaluse ettevõtte kapitalis, või eelnimetatud isikute abikaasa, vanemate, laste või laste otseste </w:t>
      </w:r>
      <w:r w:rsidR="3DC68F9A" w:rsidRPr="000425EE">
        <w:rPr>
          <w:rFonts w:ascii="Times New Roman" w:hAnsi="Times New Roman"/>
          <w:sz w:val="24"/>
        </w:rPr>
        <w:t>pärijate</w:t>
      </w:r>
      <w:r w:rsidRPr="000425EE">
        <w:rPr>
          <w:rFonts w:ascii="Times New Roman" w:hAnsi="Times New Roman"/>
          <w:sz w:val="24"/>
        </w:rPr>
        <w:t xml:space="preserve"> käes;</w:t>
      </w:r>
    </w:p>
    <w:p w14:paraId="3F8FC78D" w14:textId="6918938F" w:rsidR="001C7832" w:rsidRPr="000425EE" w:rsidRDefault="7F8F8E87" w:rsidP="00201FF4">
      <w:pPr>
        <w:pStyle w:val="ListParagraph"/>
        <w:numPr>
          <w:ilvl w:val="0"/>
          <w:numId w:val="37"/>
        </w:numPr>
        <w:rPr>
          <w:rFonts w:ascii="Times New Roman" w:hAnsi="Times New Roman"/>
          <w:sz w:val="24"/>
        </w:rPr>
      </w:pPr>
      <w:r w:rsidRPr="000425EE">
        <w:rPr>
          <w:rFonts w:ascii="Times New Roman" w:hAnsi="Times New Roman"/>
          <w:sz w:val="24"/>
        </w:rPr>
        <w:t>häälteenamus on otsene või kaudne;</w:t>
      </w:r>
    </w:p>
    <w:p w14:paraId="59230931" w14:textId="424C0B45" w:rsidR="001C7832" w:rsidRPr="000425EE" w:rsidRDefault="7F8F8E87" w:rsidP="00201FF4">
      <w:pPr>
        <w:pStyle w:val="ListParagraph"/>
        <w:numPr>
          <w:ilvl w:val="0"/>
          <w:numId w:val="37"/>
        </w:numPr>
        <w:rPr>
          <w:rFonts w:ascii="Times New Roman" w:hAnsi="Times New Roman"/>
          <w:sz w:val="24"/>
        </w:rPr>
      </w:pPr>
      <w:r w:rsidRPr="000425EE">
        <w:rPr>
          <w:rFonts w:ascii="Times New Roman" w:hAnsi="Times New Roman"/>
          <w:sz w:val="24"/>
        </w:rPr>
        <w:t>vähemalt üks pere või sugu</w:t>
      </w:r>
      <w:r w:rsidR="0D79A0C3" w:rsidRPr="000425EE">
        <w:rPr>
          <w:rFonts w:ascii="Times New Roman" w:hAnsi="Times New Roman"/>
          <w:sz w:val="24"/>
        </w:rPr>
        <w:t>võsa</w:t>
      </w:r>
      <w:r w:rsidRPr="000425EE">
        <w:rPr>
          <w:rFonts w:ascii="Times New Roman" w:hAnsi="Times New Roman"/>
          <w:sz w:val="24"/>
        </w:rPr>
        <w:t xml:space="preserve"> esindaja on seotud ettevõtte juhtimisega.</w:t>
      </w:r>
      <w:r w:rsidR="001C7832" w:rsidRPr="000425EE">
        <w:rPr>
          <w:rStyle w:val="FootnoteReference"/>
          <w:rFonts w:ascii="Times New Roman" w:hAnsi="Times New Roman"/>
          <w:sz w:val="24"/>
        </w:rPr>
        <w:footnoteReference w:id="10"/>
      </w:r>
    </w:p>
    <w:p w14:paraId="3791F7FE" w14:textId="77777777" w:rsidR="008F5186" w:rsidRPr="000425EE" w:rsidRDefault="008F5186" w:rsidP="00201FF4">
      <w:pPr>
        <w:rPr>
          <w:rFonts w:ascii="Times New Roman" w:hAnsi="Times New Roman"/>
          <w:sz w:val="24"/>
        </w:rPr>
      </w:pPr>
    </w:p>
    <w:p w14:paraId="50064D74" w14:textId="43F099FD" w:rsidR="001C7832" w:rsidRPr="000425EE" w:rsidRDefault="0078571D" w:rsidP="00201FF4">
      <w:pPr>
        <w:rPr>
          <w:rFonts w:ascii="Times New Roman" w:hAnsi="Times New Roman"/>
          <w:sz w:val="24"/>
        </w:rPr>
      </w:pPr>
      <w:r w:rsidRPr="000425EE">
        <w:rPr>
          <w:rFonts w:ascii="Times New Roman" w:hAnsi="Times New Roman"/>
          <w:sz w:val="24"/>
        </w:rPr>
        <w:t>D</w:t>
      </w:r>
      <w:r w:rsidR="00071011" w:rsidRPr="000425EE">
        <w:rPr>
          <w:rFonts w:ascii="Times New Roman" w:hAnsi="Times New Roman"/>
          <w:sz w:val="24"/>
        </w:rPr>
        <w:t>irektiiv</w:t>
      </w:r>
      <w:r w:rsidRPr="000425EE">
        <w:rPr>
          <w:rFonts w:ascii="Times New Roman" w:hAnsi="Times New Roman"/>
          <w:sz w:val="24"/>
        </w:rPr>
        <w:t xml:space="preserve"> 94/33</w:t>
      </w:r>
      <w:r w:rsidR="00071011" w:rsidRPr="000425EE">
        <w:rPr>
          <w:rFonts w:ascii="Times New Roman" w:hAnsi="Times New Roman"/>
          <w:sz w:val="24"/>
        </w:rPr>
        <w:t xml:space="preserve"> </w:t>
      </w:r>
      <w:r w:rsidR="00321404" w:rsidRPr="000425EE">
        <w:rPr>
          <w:rFonts w:ascii="Times New Roman" w:hAnsi="Times New Roman"/>
          <w:sz w:val="24"/>
        </w:rPr>
        <w:t>lubab erand</w:t>
      </w:r>
      <w:r w:rsidR="0073231D" w:rsidRPr="000425EE">
        <w:rPr>
          <w:rFonts w:ascii="Times New Roman" w:hAnsi="Times New Roman"/>
          <w:sz w:val="24"/>
        </w:rPr>
        <w:t>ina</w:t>
      </w:r>
      <w:r w:rsidR="00071011" w:rsidRPr="000425EE">
        <w:rPr>
          <w:rFonts w:ascii="Times New Roman" w:hAnsi="Times New Roman"/>
          <w:sz w:val="24"/>
        </w:rPr>
        <w:t xml:space="preserve"> </w:t>
      </w:r>
      <w:r w:rsidR="007A67F4" w:rsidRPr="000425EE">
        <w:rPr>
          <w:rFonts w:ascii="Times New Roman" w:hAnsi="Times New Roman"/>
          <w:sz w:val="24"/>
        </w:rPr>
        <w:t>teatud eelduste</w:t>
      </w:r>
      <w:r w:rsidR="00D06ABF" w:rsidRPr="000425EE">
        <w:rPr>
          <w:rFonts w:ascii="Times New Roman" w:hAnsi="Times New Roman"/>
          <w:sz w:val="24"/>
        </w:rPr>
        <w:t xml:space="preserve"> täitmisel</w:t>
      </w:r>
      <w:r w:rsidR="007A67F4" w:rsidRPr="000425EE">
        <w:rPr>
          <w:rFonts w:ascii="Times New Roman" w:hAnsi="Times New Roman"/>
          <w:sz w:val="24"/>
        </w:rPr>
        <w:t xml:space="preserve"> </w:t>
      </w:r>
      <w:r w:rsidR="00071011" w:rsidRPr="000425EE">
        <w:rPr>
          <w:rFonts w:ascii="Times New Roman" w:hAnsi="Times New Roman"/>
          <w:sz w:val="24"/>
        </w:rPr>
        <w:t xml:space="preserve">võtta </w:t>
      </w:r>
      <w:r w:rsidR="00FD40B9" w:rsidRPr="000425EE">
        <w:rPr>
          <w:rFonts w:ascii="Times New Roman" w:hAnsi="Times New Roman"/>
          <w:sz w:val="24"/>
        </w:rPr>
        <w:t>noori</w:t>
      </w:r>
      <w:r w:rsidR="00071011" w:rsidRPr="000425EE">
        <w:rPr>
          <w:rFonts w:ascii="Times New Roman" w:hAnsi="Times New Roman"/>
          <w:sz w:val="24"/>
        </w:rPr>
        <w:t xml:space="preserve"> alates </w:t>
      </w:r>
      <w:r w:rsidR="001733C2" w:rsidRPr="000425EE">
        <w:rPr>
          <w:rFonts w:ascii="Times New Roman" w:hAnsi="Times New Roman"/>
          <w:sz w:val="24"/>
        </w:rPr>
        <w:t>seitsmendast</w:t>
      </w:r>
      <w:r w:rsidR="00321404" w:rsidRPr="000425EE">
        <w:rPr>
          <w:rFonts w:ascii="Times New Roman" w:hAnsi="Times New Roman"/>
          <w:sz w:val="24"/>
        </w:rPr>
        <w:t xml:space="preserve"> </w:t>
      </w:r>
      <w:r w:rsidR="00071011" w:rsidRPr="000425EE">
        <w:rPr>
          <w:rFonts w:ascii="Times New Roman" w:hAnsi="Times New Roman"/>
          <w:sz w:val="24"/>
        </w:rPr>
        <w:t>eluaastast tööle pereettevõttes</w:t>
      </w:r>
      <w:r w:rsidR="00321404" w:rsidRPr="000425EE">
        <w:rPr>
          <w:rFonts w:ascii="Times New Roman" w:hAnsi="Times New Roman"/>
          <w:sz w:val="24"/>
        </w:rPr>
        <w:t>se</w:t>
      </w:r>
      <w:r w:rsidR="00AB2EE9" w:rsidRPr="000425EE">
        <w:rPr>
          <w:rFonts w:ascii="Times New Roman" w:hAnsi="Times New Roman"/>
          <w:sz w:val="24"/>
        </w:rPr>
        <w:t xml:space="preserve"> ka muudesse </w:t>
      </w:r>
      <w:r w:rsidR="00D06400" w:rsidRPr="000425EE">
        <w:rPr>
          <w:rFonts w:ascii="Times New Roman" w:hAnsi="Times New Roman"/>
          <w:sz w:val="24"/>
        </w:rPr>
        <w:t>tegevus</w:t>
      </w:r>
      <w:r w:rsidR="00071011" w:rsidRPr="000425EE">
        <w:rPr>
          <w:rFonts w:ascii="Times New Roman" w:hAnsi="Times New Roman"/>
          <w:sz w:val="24"/>
        </w:rPr>
        <w:t>valdkondades</w:t>
      </w:r>
      <w:r w:rsidR="00D06400" w:rsidRPr="000425EE">
        <w:rPr>
          <w:rFonts w:ascii="Times New Roman" w:hAnsi="Times New Roman"/>
          <w:sz w:val="24"/>
        </w:rPr>
        <w:t>se</w:t>
      </w:r>
      <w:r w:rsidR="00071011" w:rsidRPr="000425EE">
        <w:rPr>
          <w:rFonts w:ascii="Times New Roman" w:hAnsi="Times New Roman"/>
          <w:sz w:val="24"/>
        </w:rPr>
        <w:t xml:space="preserve"> </w:t>
      </w:r>
      <w:r w:rsidR="00321404" w:rsidRPr="000425EE">
        <w:rPr>
          <w:rFonts w:ascii="Times New Roman" w:hAnsi="Times New Roman"/>
          <w:sz w:val="24"/>
        </w:rPr>
        <w:t>väljaspool</w:t>
      </w:r>
      <w:r w:rsidR="00071011" w:rsidRPr="000425EE">
        <w:rPr>
          <w:rFonts w:ascii="Times New Roman" w:hAnsi="Times New Roman"/>
          <w:sz w:val="24"/>
        </w:rPr>
        <w:t xml:space="preserve"> kultuuri-, kunsti-, spordi- või reklaamitegevus</w:t>
      </w:r>
      <w:r w:rsidR="00321404" w:rsidRPr="000425EE">
        <w:rPr>
          <w:rFonts w:ascii="Times New Roman" w:hAnsi="Times New Roman"/>
          <w:sz w:val="24"/>
        </w:rPr>
        <w:t>t</w:t>
      </w:r>
      <w:r w:rsidR="007A67F4" w:rsidRPr="000425EE">
        <w:rPr>
          <w:rFonts w:ascii="Times New Roman" w:hAnsi="Times New Roman"/>
          <w:sz w:val="24"/>
        </w:rPr>
        <w:t xml:space="preserve">. </w:t>
      </w:r>
      <w:r w:rsidR="001D1E72" w:rsidRPr="000425EE">
        <w:rPr>
          <w:rFonts w:ascii="Times New Roman" w:hAnsi="Times New Roman"/>
          <w:sz w:val="24"/>
        </w:rPr>
        <w:t>Nimelt sätestab direktiivi 94/33 artikli 2 lõike 2 punkt b, et liikmesriigid võivad õigusnormidega ette näha, et õigusnormidega kindlaksmääratud piirides ja tingimuste kohaselt ei kohaldata direktiivi</w:t>
      </w:r>
      <w:r w:rsidR="0073231D" w:rsidRPr="000425EE">
        <w:rPr>
          <w:rFonts w:ascii="Times New Roman" w:hAnsi="Times New Roman"/>
          <w:sz w:val="24"/>
        </w:rPr>
        <w:t xml:space="preserve"> 94/33</w:t>
      </w:r>
      <w:r w:rsidR="001D1E72" w:rsidRPr="000425EE">
        <w:rPr>
          <w:rFonts w:ascii="Times New Roman" w:hAnsi="Times New Roman"/>
          <w:sz w:val="24"/>
        </w:rPr>
        <w:t xml:space="preserve"> juhutööde või lühiajaliste tööde suhtes, mille hulka kuulub muu</w:t>
      </w:r>
      <w:r w:rsidR="006F3527" w:rsidRPr="000425EE">
        <w:rPr>
          <w:rFonts w:ascii="Times New Roman" w:hAnsi="Times New Roman"/>
          <w:sz w:val="24"/>
        </w:rPr>
        <w:t xml:space="preserve"> </w:t>
      </w:r>
      <w:r w:rsidR="001D1E72" w:rsidRPr="000425EE">
        <w:rPr>
          <w:rFonts w:ascii="Times New Roman" w:hAnsi="Times New Roman"/>
          <w:sz w:val="24"/>
        </w:rPr>
        <w:t xml:space="preserve">hulgas pereettevõttes tehtav töö, mida ei peeta noorele kahjulikuks, ebasoodsaks ega ohtlikuks. </w:t>
      </w:r>
      <w:r w:rsidR="00D46A39" w:rsidRPr="000425EE">
        <w:rPr>
          <w:rFonts w:ascii="Times New Roman" w:hAnsi="Times New Roman"/>
          <w:sz w:val="24"/>
        </w:rPr>
        <w:t xml:space="preserve">Kehtivas seaduses sellist </w:t>
      </w:r>
      <w:r w:rsidR="002E6BEA" w:rsidRPr="000425EE">
        <w:rPr>
          <w:rFonts w:ascii="Times New Roman" w:hAnsi="Times New Roman"/>
          <w:sz w:val="24"/>
        </w:rPr>
        <w:t>pereettevõttes mis</w:t>
      </w:r>
      <w:r w:rsidR="000425EE">
        <w:rPr>
          <w:rFonts w:ascii="Times New Roman" w:hAnsi="Times New Roman"/>
          <w:sz w:val="24"/>
        </w:rPr>
        <w:t xml:space="preserve"> </w:t>
      </w:r>
      <w:r w:rsidR="002E6BEA" w:rsidRPr="000425EE">
        <w:rPr>
          <w:rFonts w:ascii="Times New Roman" w:hAnsi="Times New Roman"/>
          <w:sz w:val="24"/>
        </w:rPr>
        <w:t xml:space="preserve">tahes valdkonnas töötamise </w:t>
      </w:r>
      <w:r w:rsidR="00D46A39" w:rsidRPr="000425EE">
        <w:rPr>
          <w:rFonts w:ascii="Times New Roman" w:hAnsi="Times New Roman"/>
          <w:sz w:val="24"/>
        </w:rPr>
        <w:t xml:space="preserve">erandit </w:t>
      </w:r>
      <w:r w:rsidR="00A51A45" w:rsidRPr="000425EE">
        <w:rPr>
          <w:rFonts w:ascii="Times New Roman" w:hAnsi="Times New Roman"/>
          <w:sz w:val="24"/>
        </w:rPr>
        <w:t xml:space="preserve">praegu </w:t>
      </w:r>
      <w:r w:rsidR="00D46A39" w:rsidRPr="000425EE">
        <w:rPr>
          <w:rFonts w:ascii="Times New Roman" w:hAnsi="Times New Roman"/>
          <w:sz w:val="24"/>
        </w:rPr>
        <w:t>ette nähtud ei ole.</w:t>
      </w:r>
      <w:r w:rsidR="00321404" w:rsidRPr="000425EE">
        <w:rPr>
          <w:rFonts w:ascii="Times New Roman" w:hAnsi="Times New Roman"/>
          <w:sz w:val="24"/>
        </w:rPr>
        <w:t xml:space="preserve"> </w:t>
      </w:r>
      <w:r w:rsidR="00F84D1E" w:rsidRPr="000425EE">
        <w:rPr>
          <w:rFonts w:ascii="Times New Roman" w:hAnsi="Times New Roman"/>
          <w:sz w:val="24"/>
        </w:rPr>
        <w:t xml:space="preserve">Pereettevõttes töötamise </w:t>
      </w:r>
      <w:r w:rsidR="00D46A39" w:rsidRPr="000425EE">
        <w:rPr>
          <w:rFonts w:ascii="Times New Roman" w:hAnsi="Times New Roman"/>
          <w:sz w:val="24"/>
        </w:rPr>
        <w:t>erandi rakendamisel jäävad</w:t>
      </w:r>
      <w:r w:rsidR="002E6BEA" w:rsidRPr="000425EE">
        <w:rPr>
          <w:rFonts w:ascii="Times New Roman" w:hAnsi="Times New Roman"/>
          <w:sz w:val="24"/>
        </w:rPr>
        <w:t xml:space="preserve"> endiselt</w:t>
      </w:r>
      <w:r w:rsidR="00F84D1E" w:rsidRPr="000425EE">
        <w:rPr>
          <w:rFonts w:ascii="Times New Roman" w:hAnsi="Times New Roman"/>
          <w:sz w:val="24"/>
        </w:rPr>
        <w:t xml:space="preserve"> alaealiste suhtes</w:t>
      </w:r>
      <w:r w:rsidR="00321404" w:rsidRPr="000425EE">
        <w:rPr>
          <w:rFonts w:ascii="Times New Roman" w:hAnsi="Times New Roman"/>
          <w:sz w:val="24"/>
        </w:rPr>
        <w:t xml:space="preserve"> kehti</w:t>
      </w:r>
      <w:r w:rsidR="00F84D1E" w:rsidRPr="000425EE">
        <w:rPr>
          <w:rFonts w:ascii="Times New Roman" w:hAnsi="Times New Roman"/>
          <w:sz w:val="24"/>
        </w:rPr>
        <w:t>ma</w:t>
      </w:r>
      <w:r w:rsidR="00071011" w:rsidRPr="000425EE">
        <w:rPr>
          <w:rFonts w:ascii="Times New Roman" w:hAnsi="Times New Roman"/>
          <w:sz w:val="24"/>
        </w:rPr>
        <w:t xml:space="preserve"> </w:t>
      </w:r>
      <w:r w:rsidR="00F84D1E" w:rsidRPr="000425EE">
        <w:rPr>
          <w:rFonts w:ascii="Times New Roman" w:hAnsi="Times New Roman"/>
          <w:sz w:val="24"/>
        </w:rPr>
        <w:t xml:space="preserve">TLS-ist tulenevad </w:t>
      </w:r>
      <w:r w:rsidR="00321404" w:rsidRPr="000425EE">
        <w:rPr>
          <w:rFonts w:ascii="Times New Roman" w:hAnsi="Times New Roman"/>
          <w:sz w:val="24"/>
        </w:rPr>
        <w:t>p</w:t>
      </w:r>
      <w:r w:rsidR="00071011" w:rsidRPr="000425EE">
        <w:rPr>
          <w:rFonts w:ascii="Times New Roman" w:hAnsi="Times New Roman"/>
          <w:sz w:val="24"/>
        </w:rPr>
        <w:t>iirangud</w:t>
      </w:r>
      <w:r w:rsidR="00AB2EE9" w:rsidRPr="000425EE">
        <w:rPr>
          <w:rFonts w:ascii="Times New Roman" w:hAnsi="Times New Roman"/>
          <w:sz w:val="24"/>
        </w:rPr>
        <w:t xml:space="preserve"> alaealisega</w:t>
      </w:r>
      <w:r w:rsidR="00F84D1E" w:rsidRPr="000425EE">
        <w:rPr>
          <w:rFonts w:ascii="Times New Roman" w:hAnsi="Times New Roman"/>
          <w:sz w:val="24"/>
        </w:rPr>
        <w:t xml:space="preserve"> töölepingu sõlmimisele ja </w:t>
      </w:r>
      <w:r w:rsidR="00D06ABF" w:rsidRPr="000425EE">
        <w:rPr>
          <w:rFonts w:ascii="Times New Roman" w:hAnsi="Times New Roman"/>
          <w:sz w:val="24"/>
        </w:rPr>
        <w:t xml:space="preserve">alaealise </w:t>
      </w:r>
      <w:r w:rsidR="00F84D1E" w:rsidRPr="000425EE">
        <w:rPr>
          <w:rFonts w:ascii="Times New Roman" w:hAnsi="Times New Roman"/>
          <w:sz w:val="24"/>
        </w:rPr>
        <w:t>töötamisele</w:t>
      </w:r>
      <w:r w:rsidR="00071011" w:rsidRPr="000425EE">
        <w:rPr>
          <w:rFonts w:ascii="Times New Roman" w:hAnsi="Times New Roman"/>
          <w:sz w:val="24"/>
        </w:rPr>
        <w:t xml:space="preserve">, </w:t>
      </w:r>
      <w:r w:rsidR="00F84D1E" w:rsidRPr="000425EE">
        <w:rPr>
          <w:rFonts w:ascii="Times New Roman" w:hAnsi="Times New Roman"/>
          <w:sz w:val="24"/>
        </w:rPr>
        <w:t>m</w:t>
      </w:r>
      <w:r w:rsidR="000425EE">
        <w:rPr>
          <w:rFonts w:ascii="Times New Roman" w:hAnsi="Times New Roman"/>
          <w:sz w:val="24"/>
        </w:rPr>
        <w:t xml:space="preserve">uu </w:t>
      </w:r>
      <w:r w:rsidR="00F84D1E" w:rsidRPr="000425EE">
        <w:rPr>
          <w:rFonts w:ascii="Times New Roman" w:hAnsi="Times New Roman"/>
          <w:sz w:val="24"/>
        </w:rPr>
        <w:t>h</w:t>
      </w:r>
      <w:r w:rsidR="000425EE">
        <w:rPr>
          <w:rFonts w:ascii="Times New Roman" w:hAnsi="Times New Roman"/>
          <w:sz w:val="24"/>
        </w:rPr>
        <w:t>ulgas</w:t>
      </w:r>
      <w:r w:rsidR="00F84D1E" w:rsidRPr="000425EE">
        <w:rPr>
          <w:rFonts w:ascii="Times New Roman" w:hAnsi="Times New Roman"/>
          <w:sz w:val="24"/>
        </w:rPr>
        <w:t xml:space="preserve"> </w:t>
      </w:r>
      <w:r w:rsidR="00D03EA6" w:rsidRPr="000425EE">
        <w:rPr>
          <w:rFonts w:ascii="Times New Roman" w:hAnsi="Times New Roman"/>
          <w:sz w:val="24"/>
        </w:rPr>
        <w:t xml:space="preserve">peab </w:t>
      </w:r>
      <w:r w:rsidR="002E6BEA" w:rsidRPr="000425EE">
        <w:rPr>
          <w:rFonts w:ascii="Times New Roman" w:hAnsi="Times New Roman"/>
          <w:sz w:val="24"/>
        </w:rPr>
        <w:t xml:space="preserve">tehtav </w:t>
      </w:r>
      <w:r w:rsidR="00071011" w:rsidRPr="000425EE">
        <w:rPr>
          <w:rFonts w:ascii="Times New Roman" w:hAnsi="Times New Roman"/>
          <w:sz w:val="24"/>
        </w:rPr>
        <w:t xml:space="preserve">töö </w:t>
      </w:r>
      <w:r w:rsidR="00D46A39" w:rsidRPr="000425EE">
        <w:rPr>
          <w:rFonts w:ascii="Times New Roman" w:hAnsi="Times New Roman"/>
          <w:sz w:val="24"/>
        </w:rPr>
        <w:t>olema kerge</w:t>
      </w:r>
      <w:r w:rsidR="002E6BEA" w:rsidRPr="000425EE">
        <w:rPr>
          <w:rFonts w:ascii="Times New Roman" w:hAnsi="Times New Roman"/>
          <w:sz w:val="24"/>
        </w:rPr>
        <w:t xml:space="preserve">, ei </w:t>
      </w:r>
      <w:r w:rsidR="00071011" w:rsidRPr="000425EE">
        <w:rPr>
          <w:rFonts w:ascii="Times New Roman" w:hAnsi="Times New Roman"/>
          <w:sz w:val="24"/>
        </w:rPr>
        <w:t>tohi</w:t>
      </w:r>
      <w:r w:rsidR="00321404" w:rsidRPr="000425EE">
        <w:rPr>
          <w:rFonts w:ascii="Times New Roman" w:hAnsi="Times New Roman"/>
          <w:sz w:val="24"/>
        </w:rPr>
        <w:t xml:space="preserve"> </w:t>
      </w:r>
      <w:r w:rsidR="00942449" w:rsidRPr="000425EE">
        <w:rPr>
          <w:rFonts w:ascii="Times New Roman" w:hAnsi="Times New Roman"/>
          <w:sz w:val="24"/>
        </w:rPr>
        <w:t xml:space="preserve">olla </w:t>
      </w:r>
      <w:r w:rsidR="00321404" w:rsidRPr="000425EE">
        <w:rPr>
          <w:rFonts w:ascii="Times New Roman" w:hAnsi="Times New Roman"/>
          <w:sz w:val="24"/>
        </w:rPr>
        <w:t xml:space="preserve">lapsele </w:t>
      </w:r>
      <w:r w:rsidR="00071011" w:rsidRPr="000425EE">
        <w:rPr>
          <w:rFonts w:ascii="Times New Roman" w:hAnsi="Times New Roman"/>
          <w:sz w:val="24"/>
        </w:rPr>
        <w:t>ohtlik</w:t>
      </w:r>
      <w:r w:rsidR="00D46A39" w:rsidRPr="000425EE">
        <w:rPr>
          <w:rFonts w:ascii="Times New Roman" w:hAnsi="Times New Roman"/>
          <w:sz w:val="24"/>
        </w:rPr>
        <w:t xml:space="preserve"> </w:t>
      </w:r>
      <w:r w:rsidR="002E6BEA" w:rsidRPr="000425EE">
        <w:rPr>
          <w:rFonts w:ascii="Times New Roman" w:hAnsi="Times New Roman"/>
          <w:sz w:val="24"/>
        </w:rPr>
        <w:t>ega</w:t>
      </w:r>
      <w:r w:rsidR="00321404" w:rsidRPr="000425EE">
        <w:rPr>
          <w:rFonts w:ascii="Times New Roman" w:hAnsi="Times New Roman"/>
          <w:sz w:val="24"/>
        </w:rPr>
        <w:t xml:space="preserve"> kahjustada tema tervist</w:t>
      </w:r>
      <w:r w:rsidR="00071011" w:rsidRPr="000425EE">
        <w:rPr>
          <w:rFonts w:ascii="Times New Roman" w:hAnsi="Times New Roman"/>
          <w:sz w:val="24"/>
        </w:rPr>
        <w:t>.</w:t>
      </w:r>
    </w:p>
    <w:p w14:paraId="0A6A3A55" w14:textId="77777777" w:rsidR="004064C6" w:rsidRPr="000425EE" w:rsidRDefault="004064C6" w:rsidP="00201FF4">
      <w:pPr>
        <w:rPr>
          <w:rFonts w:ascii="Times New Roman" w:hAnsi="Times New Roman"/>
          <w:sz w:val="24"/>
        </w:rPr>
      </w:pPr>
    </w:p>
    <w:p w14:paraId="13BB702D" w14:textId="63CBBF50" w:rsidR="004064C6" w:rsidRPr="000425EE" w:rsidRDefault="004064C6" w:rsidP="00201FF4">
      <w:pPr>
        <w:rPr>
          <w:rFonts w:ascii="Times New Roman" w:hAnsi="Times New Roman"/>
          <w:sz w:val="24"/>
        </w:rPr>
      </w:pPr>
      <w:r w:rsidRPr="000425EE">
        <w:rPr>
          <w:rFonts w:ascii="Times New Roman" w:hAnsi="Times New Roman"/>
          <w:sz w:val="24"/>
        </w:rPr>
        <w:t>Ku</w:t>
      </w:r>
      <w:r w:rsidR="00A14C04" w:rsidRPr="000425EE">
        <w:rPr>
          <w:rFonts w:ascii="Times New Roman" w:hAnsi="Times New Roman"/>
          <w:sz w:val="24"/>
        </w:rPr>
        <w:t>ivõrd</w:t>
      </w:r>
      <w:r w:rsidRPr="000425EE">
        <w:rPr>
          <w:rFonts w:ascii="Times New Roman" w:hAnsi="Times New Roman"/>
          <w:sz w:val="24"/>
        </w:rPr>
        <w:t xml:space="preserve"> direktiivis 94/33 sisaldub mõiste „pereettevõte“ ühekordselt (artikli 2 lõike 2 punkt b), ei saa seda </w:t>
      </w:r>
      <w:r w:rsidR="00A14C04" w:rsidRPr="000425EE">
        <w:rPr>
          <w:rFonts w:ascii="Times New Roman" w:hAnsi="Times New Roman"/>
          <w:sz w:val="24"/>
        </w:rPr>
        <w:t xml:space="preserve">mõistet eelnõus </w:t>
      </w:r>
      <w:r w:rsidRPr="000425EE">
        <w:rPr>
          <w:rFonts w:ascii="Times New Roman" w:hAnsi="Times New Roman"/>
          <w:sz w:val="24"/>
        </w:rPr>
        <w:t xml:space="preserve">sisustada, sest EL-i õigusaktid sisaldavad mõisteid, mis ei ole lahti kirjutatud (nn määratlemata õigusmõisteid) või mille definitsioon jääb konkreetse kaasuse tarvis liialt üldsõnaliseks. Sellised mõisteid vajavad õiguskäibes sisustamist tõlgendamise teel. EL-i õiguskorras </w:t>
      </w:r>
      <w:r w:rsidR="003B7D02">
        <w:rPr>
          <w:rFonts w:ascii="Times New Roman" w:hAnsi="Times New Roman"/>
          <w:sz w:val="24"/>
        </w:rPr>
        <w:t>on</w:t>
      </w:r>
      <w:r w:rsidRPr="000425EE">
        <w:rPr>
          <w:rFonts w:ascii="Times New Roman" w:hAnsi="Times New Roman"/>
          <w:sz w:val="24"/>
        </w:rPr>
        <w:t xml:space="preserve"> selline ettevõtmine </w:t>
      </w:r>
      <w:r w:rsidR="003B7D02">
        <w:rPr>
          <w:rFonts w:ascii="Times New Roman" w:hAnsi="Times New Roman"/>
          <w:sz w:val="24"/>
        </w:rPr>
        <w:t xml:space="preserve">seotud </w:t>
      </w:r>
      <w:r w:rsidRPr="000425EE">
        <w:rPr>
          <w:rFonts w:ascii="Times New Roman" w:hAnsi="Times New Roman"/>
          <w:sz w:val="24"/>
        </w:rPr>
        <w:t xml:space="preserve">spetsiifiliste ohtudega. Nimelt, kuna EL-i kuulub 27 riiki, esineb arvestatav risk, et ühte ja sama mõistet võidakse eri liikmesriikides mõista erinevalt. </w:t>
      </w:r>
      <w:r w:rsidR="003B7D02">
        <w:rPr>
          <w:rFonts w:ascii="Times New Roman" w:hAnsi="Times New Roman"/>
          <w:sz w:val="24"/>
        </w:rPr>
        <w:t>Seda</w:t>
      </w:r>
      <w:r w:rsidRPr="000425EE">
        <w:rPr>
          <w:rFonts w:ascii="Times New Roman" w:hAnsi="Times New Roman"/>
          <w:sz w:val="24"/>
        </w:rPr>
        <w:t xml:space="preserve"> silmas pidades on Euroopa Kohus EL-i õigusnormidele antavate </w:t>
      </w:r>
      <w:r w:rsidRPr="000425EE">
        <w:rPr>
          <w:rFonts w:ascii="Times New Roman" w:hAnsi="Times New Roman"/>
          <w:sz w:val="24"/>
        </w:rPr>
        <w:lastRenderedPageBreak/>
        <w:t>tõlgenduste ebaühtluse vältimiseks loonud EL-i autonoomse õigusmõiste kontseptsiooni. Tänaseks juba paljudes Euroopa Kohtu lahendites kajastatud doktriin näeb ette, et nii EL-i õiguse ühetaolise kohaldamise kui ka võrd</w:t>
      </w:r>
      <w:r w:rsidR="00A14C04" w:rsidRPr="000425EE">
        <w:rPr>
          <w:rFonts w:ascii="Times New Roman" w:hAnsi="Times New Roman"/>
          <w:sz w:val="24"/>
        </w:rPr>
        <w:t>s</w:t>
      </w:r>
      <w:r w:rsidRPr="000425EE">
        <w:rPr>
          <w:rFonts w:ascii="Times New Roman" w:hAnsi="Times New Roman"/>
          <w:sz w:val="24"/>
        </w:rPr>
        <w:t>use põhimõtte seisukohast on vajalik, et liidu õigusnorme, mis ei viita otseselt liikmesriikide õigusele nende tähenduse ja ulatuse kindlaksmääramiseks, tõlgendatakse kogu EL-is autonoomselt ja ühetaoliselt. See tähendab, et EL-i õiguse rakendamisel liikmesriikides ei ole lubat</w:t>
      </w:r>
      <w:r w:rsidR="003B7D02">
        <w:rPr>
          <w:rFonts w:ascii="Times New Roman" w:hAnsi="Times New Roman"/>
          <w:sz w:val="24"/>
        </w:rPr>
        <w:t>ud</w:t>
      </w:r>
      <w:r w:rsidRPr="000425EE">
        <w:rPr>
          <w:rFonts w:ascii="Times New Roman" w:hAnsi="Times New Roman"/>
          <w:sz w:val="24"/>
        </w:rPr>
        <w:t>, kui just EL-i õiguse sättes endas ei ole otsesõna sätestatud vastupidist, sisustada liidu õiguses kasutatud mõisteid riigisiseses õiguses tuntud õigusmõistetest ja -instituutidest</w:t>
      </w:r>
      <w:r w:rsidR="003B7D02">
        <w:rPr>
          <w:rFonts w:ascii="Times New Roman" w:hAnsi="Times New Roman"/>
          <w:sz w:val="24"/>
        </w:rPr>
        <w:t xml:space="preserve"> lähtudes</w:t>
      </w:r>
      <w:r w:rsidRPr="000425EE">
        <w:rPr>
          <w:rFonts w:ascii="Times New Roman" w:hAnsi="Times New Roman"/>
          <w:sz w:val="24"/>
        </w:rPr>
        <w:t>. Ku</w:t>
      </w:r>
      <w:r w:rsidR="00A14C04" w:rsidRPr="000425EE">
        <w:rPr>
          <w:rFonts w:ascii="Times New Roman" w:hAnsi="Times New Roman"/>
          <w:sz w:val="24"/>
        </w:rPr>
        <w:t>na</w:t>
      </w:r>
      <w:r w:rsidRPr="000425EE">
        <w:rPr>
          <w:rFonts w:ascii="Times New Roman" w:hAnsi="Times New Roman"/>
          <w:sz w:val="24"/>
        </w:rPr>
        <w:t xml:space="preserve"> mõiste „pereettevõte“ on EL-i autonoomne </w:t>
      </w:r>
      <w:r w:rsidR="00A14C04" w:rsidRPr="000425EE">
        <w:rPr>
          <w:rFonts w:ascii="Times New Roman" w:hAnsi="Times New Roman"/>
          <w:sz w:val="24"/>
        </w:rPr>
        <w:t>õigus</w:t>
      </w:r>
      <w:r w:rsidRPr="000425EE">
        <w:rPr>
          <w:rFonts w:ascii="Times New Roman" w:hAnsi="Times New Roman"/>
          <w:sz w:val="24"/>
        </w:rPr>
        <w:t xml:space="preserve">mõiste ja direktiivi </w:t>
      </w:r>
      <w:r w:rsidR="00D74604">
        <w:rPr>
          <w:rFonts w:ascii="Times New Roman" w:hAnsi="Times New Roman"/>
          <w:sz w:val="24"/>
        </w:rPr>
        <w:t xml:space="preserve">94/33 </w:t>
      </w:r>
      <w:r w:rsidRPr="000425EE">
        <w:rPr>
          <w:rFonts w:ascii="Times New Roman" w:hAnsi="Times New Roman"/>
          <w:sz w:val="24"/>
        </w:rPr>
        <w:t xml:space="preserve">artikli 2 lõike 2 punkt b ei anna õigust sisustada kõnealust mõistet riigisiseses õiguses, siis ei ole Eestil lubatud määratleda mõistet „pereettevõte“ ka </w:t>
      </w:r>
      <w:r w:rsidR="003B7D02">
        <w:rPr>
          <w:rFonts w:ascii="Times New Roman" w:hAnsi="Times New Roman"/>
          <w:sz w:val="24"/>
        </w:rPr>
        <w:t xml:space="preserve">selles </w:t>
      </w:r>
      <w:r w:rsidRPr="000425EE">
        <w:rPr>
          <w:rFonts w:ascii="Times New Roman" w:hAnsi="Times New Roman"/>
          <w:sz w:val="24"/>
        </w:rPr>
        <w:t>eelnõus.</w:t>
      </w:r>
    </w:p>
    <w:p w14:paraId="618769AC" w14:textId="77777777" w:rsidR="001C7832" w:rsidRPr="000425EE" w:rsidRDefault="001C7832" w:rsidP="00201FF4">
      <w:pPr>
        <w:rPr>
          <w:rFonts w:ascii="Times New Roman" w:hAnsi="Times New Roman"/>
          <w:b/>
          <w:sz w:val="24"/>
        </w:rPr>
      </w:pPr>
    </w:p>
    <w:p w14:paraId="560247D0" w14:textId="10D2E0AF" w:rsidR="001C7832" w:rsidRPr="000425EE" w:rsidRDefault="00682340" w:rsidP="00201FF4">
      <w:pPr>
        <w:rPr>
          <w:rFonts w:ascii="Times New Roman" w:hAnsi="Times New Roman"/>
          <w:b/>
          <w:sz w:val="24"/>
        </w:rPr>
      </w:pPr>
      <w:r w:rsidRPr="000425EE">
        <w:rPr>
          <w:rFonts w:ascii="Times New Roman" w:hAnsi="Times New Roman"/>
          <w:sz w:val="24"/>
        </w:rPr>
        <w:t>P</w:t>
      </w:r>
      <w:r w:rsidR="00321404" w:rsidRPr="000425EE">
        <w:rPr>
          <w:rFonts w:ascii="Times New Roman" w:hAnsi="Times New Roman"/>
          <w:sz w:val="24"/>
        </w:rPr>
        <w:t>ereettevõt</w:t>
      </w:r>
      <w:r w:rsidR="00A07B4C" w:rsidRPr="000425EE">
        <w:rPr>
          <w:rFonts w:ascii="Times New Roman" w:hAnsi="Times New Roman"/>
          <w:sz w:val="24"/>
        </w:rPr>
        <w:t>tes</w:t>
      </w:r>
      <w:r w:rsidR="00162DE2" w:rsidRPr="000425EE">
        <w:rPr>
          <w:rFonts w:ascii="Times New Roman" w:hAnsi="Times New Roman"/>
          <w:sz w:val="24"/>
        </w:rPr>
        <w:t xml:space="preserve">, </w:t>
      </w:r>
      <w:r w:rsidR="00071011" w:rsidRPr="000425EE">
        <w:rPr>
          <w:rFonts w:ascii="Times New Roman" w:hAnsi="Times New Roman"/>
          <w:sz w:val="24"/>
        </w:rPr>
        <w:t>näiteks</w:t>
      </w:r>
      <w:r w:rsidR="00321404" w:rsidRPr="000425EE">
        <w:rPr>
          <w:rFonts w:ascii="Times New Roman" w:hAnsi="Times New Roman"/>
          <w:sz w:val="24"/>
        </w:rPr>
        <w:t xml:space="preserve"> </w:t>
      </w:r>
      <w:r w:rsidR="00A07B4C" w:rsidRPr="000425EE">
        <w:rPr>
          <w:rFonts w:ascii="Times New Roman" w:hAnsi="Times New Roman"/>
          <w:sz w:val="24"/>
        </w:rPr>
        <w:t>majutus-, toitlustus- või muus teenindusvaldkonnas (</w:t>
      </w:r>
      <w:r w:rsidRPr="000425EE">
        <w:rPr>
          <w:rFonts w:ascii="Times New Roman" w:hAnsi="Times New Roman"/>
          <w:sz w:val="24"/>
        </w:rPr>
        <w:t>su</w:t>
      </w:r>
      <w:r w:rsidR="00071011" w:rsidRPr="000425EE">
        <w:rPr>
          <w:rFonts w:ascii="Times New Roman" w:hAnsi="Times New Roman"/>
          <w:sz w:val="24"/>
        </w:rPr>
        <w:t>vekohvik</w:t>
      </w:r>
      <w:r w:rsidR="00321404" w:rsidRPr="000425EE">
        <w:rPr>
          <w:rFonts w:ascii="Times New Roman" w:hAnsi="Times New Roman"/>
          <w:sz w:val="24"/>
        </w:rPr>
        <w:t>utes</w:t>
      </w:r>
      <w:r w:rsidRPr="000425EE">
        <w:rPr>
          <w:rFonts w:ascii="Times New Roman" w:hAnsi="Times New Roman"/>
          <w:sz w:val="24"/>
        </w:rPr>
        <w:t>, väikestes talumajapidamistes, turismiettevõtetes</w:t>
      </w:r>
      <w:r w:rsidR="00071011" w:rsidRPr="000425EE">
        <w:rPr>
          <w:rFonts w:ascii="Times New Roman" w:hAnsi="Times New Roman"/>
          <w:sz w:val="24"/>
        </w:rPr>
        <w:t xml:space="preserve"> j</w:t>
      </w:r>
      <w:r w:rsidR="00162DE2" w:rsidRPr="000425EE">
        <w:rPr>
          <w:rFonts w:ascii="Times New Roman" w:hAnsi="Times New Roman"/>
          <w:sz w:val="24"/>
        </w:rPr>
        <w:t>ms</w:t>
      </w:r>
      <w:r w:rsidR="00A07B4C" w:rsidRPr="000425EE">
        <w:rPr>
          <w:rFonts w:ascii="Times New Roman" w:hAnsi="Times New Roman"/>
          <w:sz w:val="24"/>
        </w:rPr>
        <w:t>)</w:t>
      </w:r>
      <w:r w:rsidR="00162DE2" w:rsidRPr="000425EE">
        <w:rPr>
          <w:rFonts w:ascii="Times New Roman" w:hAnsi="Times New Roman"/>
          <w:sz w:val="24"/>
        </w:rPr>
        <w:t>,</w:t>
      </w:r>
      <w:r w:rsidR="00071011" w:rsidRPr="000425EE">
        <w:rPr>
          <w:rFonts w:ascii="Times New Roman" w:hAnsi="Times New Roman"/>
          <w:sz w:val="24"/>
        </w:rPr>
        <w:t xml:space="preserve"> võib</w:t>
      </w:r>
      <w:r w:rsidR="00162DE2" w:rsidRPr="000425EE">
        <w:rPr>
          <w:rFonts w:ascii="Times New Roman" w:hAnsi="Times New Roman"/>
          <w:sz w:val="24"/>
        </w:rPr>
        <w:t xml:space="preserve"> pere</w:t>
      </w:r>
      <w:r w:rsidR="00A07B4C" w:rsidRPr="000425EE">
        <w:rPr>
          <w:rFonts w:ascii="Times New Roman" w:hAnsi="Times New Roman"/>
          <w:sz w:val="24"/>
        </w:rPr>
        <w:t>l</w:t>
      </w:r>
      <w:r w:rsidR="004B6FA7" w:rsidRPr="000425EE">
        <w:rPr>
          <w:rFonts w:ascii="Times New Roman" w:hAnsi="Times New Roman"/>
          <w:sz w:val="24"/>
        </w:rPr>
        <w:t xml:space="preserve"> olla</w:t>
      </w:r>
      <w:r w:rsidR="00071011" w:rsidRPr="000425EE">
        <w:rPr>
          <w:rFonts w:ascii="Times New Roman" w:hAnsi="Times New Roman"/>
          <w:sz w:val="24"/>
        </w:rPr>
        <w:t xml:space="preserve"> </w:t>
      </w:r>
      <w:r w:rsidR="00321404" w:rsidRPr="000425EE">
        <w:rPr>
          <w:rFonts w:ascii="Times New Roman" w:hAnsi="Times New Roman"/>
          <w:sz w:val="24"/>
        </w:rPr>
        <w:t xml:space="preserve">tegelik vajadus </w:t>
      </w:r>
      <w:r w:rsidR="002818E4" w:rsidRPr="000425EE">
        <w:rPr>
          <w:rFonts w:ascii="Times New Roman" w:hAnsi="Times New Roman"/>
          <w:sz w:val="24"/>
        </w:rPr>
        <w:t>oma</w:t>
      </w:r>
      <w:r w:rsidR="009A0E9B" w:rsidRPr="000425EE">
        <w:rPr>
          <w:rFonts w:ascii="Times New Roman" w:hAnsi="Times New Roman"/>
          <w:sz w:val="24"/>
        </w:rPr>
        <w:t xml:space="preserve"> pere</w:t>
      </w:r>
      <w:r w:rsidR="00A07B4C" w:rsidRPr="000425EE">
        <w:rPr>
          <w:rFonts w:ascii="Times New Roman" w:hAnsi="Times New Roman"/>
          <w:sz w:val="24"/>
        </w:rPr>
        <w:t>konna</w:t>
      </w:r>
      <w:r w:rsidR="009A0E9B" w:rsidRPr="000425EE">
        <w:rPr>
          <w:rFonts w:ascii="Times New Roman" w:hAnsi="Times New Roman"/>
          <w:sz w:val="24"/>
        </w:rPr>
        <w:t xml:space="preserve"> </w:t>
      </w:r>
      <w:r w:rsidR="00321404" w:rsidRPr="000425EE">
        <w:rPr>
          <w:rFonts w:ascii="Times New Roman" w:hAnsi="Times New Roman"/>
          <w:sz w:val="24"/>
        </w:rPr>
        <w:t xml:space="preserve">laste </w:t>
      </w:r>
      <w:r w:rsidR="009A0E9B" w:rsidRPr="000425EE">
        <w:rPr>
          <w:rFonts w:ascii="Times New Roman" w:hAnsi="Times New Roman"/>
          <w:sz w:val="24"/>
        </w:rPr>
        <w:t>abi järele</w:t>
      </w:r>
      <w:r w:rsidR="00321404" w:rsidRPr="000425EE">
        <w:rPr>
          <w:rFonts w:ascii="Times New Roman" w:hAnsi="Times New Roman"/>
          <w:sz w:val="24"/>
        </w:rPr>
        <w:t>.</w:t>
      </w:r>
      <w:r w:rsidR="00071011" w:rsidRPr="000425EE">
        <w:rPr>
          <w:rFonts w:ascii="Times New Roman" w:hAnsi="Times New Roman"/>
          <w:sz w:val="24"/>
        </w:rPr>
        <w:t xml:space="preserve"> </w:t>
      </w:r>
      <w:r w:rsidR="00321404" w:rsidRPr="000425EE">
        <w:rPr>
          <w:rFonts w:ascii="Times New Roman" w:hAnsi="Times New Roman"/>
          <w:sz w:val="24"/>
        </w:rPr>
        <w:t>K</w:t>
      </w:r>
      <w:r w:rsidR="00071011" w:rsidRPr="000425EE">
        <w:rPr>
          <w:rFonts w:ascii="Times New Roman" w:hAnsi="Times New Roman"/>
          <w:sz w:val="24"/>
        </w:rPr>
        <w:t xml:space="preserve">ui praegusel juhul </w:t>
      </w:r>
      <w:r w:rsidR="009A0E9B" w:rsidRPr="000425EE">
        <w:rPr>
          <w:rFonts w:ascii="Times New Roman" w:hAnsi="Times New Roman"/>
          <w:sz w:val="24"/>
        </w:rPr>
        <w:t>ei ole</w:t>
      </w:r>
      <w:r w:rsidR="00071011" w:rsidRPr="000425EE">
        <w:rPr>
          <w:rFonts w:ascii="Times New Roman" w:hAnsi="Times New Roman"/>
          <w:sz w:val="24"/>
        </w:rPr>
        <w:t xml:space="preserve"> </w:t>
      </w:r>
      <w:r w:rsidR="002818E4" w:rsidRPr="000425EE">
        <w:rPr>
          <w:rFonts w:ascii="Times New Roman" w:hAnsi="Times New Roman"/>
          <w:sz w:val="24"/>
        </w:rPr>
        <w:t xml:space="preserve">TLS-i § 7 lõike 4 </w:t>
      </w:r>
      <w:r w:rsidR="003B7D02">
        <w:rPr>
          <w:rFonts w:ascii="Times New Roman" w:hAnsi="Times New Roman"/>
          <w:sz w:val="24"/>
        </w:rPr>
        <w:t xml:space="preserve">teise </w:t>
      </w:r>
      <w:r w:rsidR="002818E4" w:rsidRPr="000425EE">
        <w:rPr>
          <w:rFonts w:ascii="Times New Roman" w:hAnsi="Times New Roman"/>
          <w:sz w:val="24"/>
        </w:rPr>
        <w:t xml:space="preserve">lause kohaselt 7–12-aastaste </w:t>
      </w:r>
      <w:r w:rsidR="009A0E9B" w:rsidRPr="000425EE">
        <w:rPr>
          <w:rFonts w:ascii="Times New Roman" w:hAnsi="Times New Roman"/>
          <w:sz w:val="24"/>
        </w:rPr>
        <w:t>alaealiste töötamine muude</w:t>
      </w:r>
      <w:r w:rsidR="0073231D" w:rsidRPr="000425EE">
        <w:rPr>
          <w:rFonts w:ascii="Times New Roman" w:hAnsi="Times New Roman"/>
          <w:sz w:val="24"/>
        </w:rPr>
        <w:t>l</w:t>
      </w:r>
      <w:r w:rsidR="009A0E9B" w:rsidRPr="000425EE">
        <w:rPr>
          <w:rFonts w:ascii="Times New Roman" w:hAnsi="Times New Roman"/>
          <w:sz w:val="24"/>
        </w:rPr>
        <w:t xml:space="preserve"> </w:t>
      </w:r>
      <w:r w:rsidR="00426590" w:rsidRPr="000425EE">
        <w:rPr>
          <w:rFonts w:ascii="Times New Roman" w:hAnsi="Times New Roman"/>
          <w:sz w:val="24"/>
        </w:rPr>
        <w:t>tegevusaladel</w:t>
      </w:r>
      <w:r w:rsidR="009A0E9B" w:rsidRPr="000425EE">
        <w:rPr>
          <w:rFonts w:ascii="Times New Roman" w:hAnsi="Times New Roman"/>
          <w:sz w:val="24"/>
        </w:rPr>
        <w:t xml:space="preserve"> kui kultuuri-, kunsti-, spordi</w:t>
      </w:r>
      <w:r w:rsidR="00942449" w:rsidRPr="000425EE">
        <w:rPr>
          <w:rFonts w:ascii="Times New Roman" w:hAnsi="Times New Roman"/>
          <w:sz w:val="24"/>
        </w:rPr>
        <w:t>-</w:t>
      </w:r>
      <w:r w:rsidR="009A0E9B" w:rsidRPr="000425EE">
        <w:rPr>
          <w:rFonts w:ascii="Times New Roman" w:hAnsi="Times New Roman"/>
          <w:sz w:val="24"/>
        </w:rPr>
        <w:t xml:space="preserve"> või reklaamitegevu</w:t>
      </w:r>
      <w:r w:rsidR="0073231D" w:rsidRPr="000425EE">
        <w:rPr>
          <w:rFonts w:ascii="Times New Roman" w:hAnsi="Times New Roman"/>
          <w:sz w:val="24"/>
        </w:rPr>
        <w:t>s</w:t>
      </w:r>
      <w:r w:rsidR="009A0E9B" w:rsidRPr="000425EE">
        <w:rPr>
          <w:rFonts w:ascii="Times New Roman" w:hAnsi="Times New Roman"/>
          <w:sz w:val="24"/>
        </w:rPr>
        <w:t xml:space="preserve"> </w:t>
      </w:r>
      <w:r w:rsidR="002818E4" w:rsidRPr="000425EE">
        <w:rPr>
          <w:rFonts w:ascii="Times New Roman" w:hAnsi="Times New Roman"/>
          <w:sz w:val="24"/>
        </w:rPr>
        <w:t>l</w:t>
      </w:r>
      <w:r w:rsidR="009A0E9B" w:rsidRPr="000425EE">
        <w:rPr>
          <w:rFonts w:ascii="Times New Roman" w:hAnsi="Times New Roman"/>
          <w:sz w:val="24"/>
        </w:rPr>
        <w:t>ubatud</w:t>
      </w:r>
      <w:r w:rsidR="00071011" w:rsidRPr="000425EE">
        <w:rPr>
          <w:rFonts w:ascii="Times New Roman" w:hAnsi="Times New Roman"/>
          <w:sz w:val="24"/>
        </w:rPr>
        <w:t xml:space="preserve">, võib see </w:t>
      </w:r>
      <w:r w:rsidR="00321404" w:rsidRPr="000425EE">
        <w:rPr>
          <w:rFonts w:ascii="Times New Roman" w:hAnsi="Times New Roman"/>
          <w:sz w:val="24"/>
        </w:rPr>
        <w:t>viia olukorrani</w:t>
      </w:r>
      <w:r w:rsidR="00071011" w:rsidRPr="000425EE">
        <w:rPr>
          <w:rFonts w:ascii="Times New Roman" w:hAnsi="Times New Roman"/>
          <w:sz w:val="24"/>
        </w:rPr>
        <w:t>, kus</w:t>
      </w:r>
      <w:r w:rsidR="00321404" w:rsidRPr="000425EE">
        <w:rPr>
          <w:rFonts w:ascii="Times New Roman" w:hAnsi="Times New Roman"/>
          <w:sz w:val="24"/>
        </w:rPr>
        <w:t xml:space="preserve"> pereettevõttes </w:t>
      </w:r>
      <w:r w:rsidR="00F24712" w:rsidRPr="000425EE">
        <w:rPr>
          <w:rFonts w:ascii="Times New Roman" w:hAnsi="Times New Roman"/>
          <w:sz w:val="24"/>
        </w:rPr>
        <w:t xml:space="preserve">laste </w:t>
      </w:r>
      <w:r w:rsidR="00321404" w:rsidRPr="000425EE">
        <w:rPr>
          <w:rFonts w:ascii="Times New Roman" w:hAnsi="Times New Roman"/>
          <w:sz w:val="24"/>
        </w:rPr>
        <w:t>tehtava</w:t>
      </w:r>
      <w:r w:rsidR="002E6BEA" w:rsidRPr="000425EE">
        <w:rPr>
          <w:rFonts w:ascii="Times New Roman" w:hAnsi="Times New Roman"/>
          <w:sz w:val="24"/>
        </w:rPr>
        <w:t>id</w:t>
      </w:r>
      <w:r w:rsidR="00321404" w:rsidRPr="000425EE">
        <w:rPr>
          <w:rFonts w:ascii="Times New Roman" w:hAnsi="Times New Roman"/>
          <w:sz w:val="24"/>
        </w:rPr>
        <w:t xml:space="preserve"> abistava iseloomuga tö</w:t>
      </w:r>
      <w:r w:rsidR="002E6BEA" w:rsidRPr="000425EE">
        <w:rPr>
          <w:rFonts w:ascii="Times New Roman" w:hAnsi="Times New Roman"/>
          <w:sz w:val="24"/>
        </w:rPr>
        <w:t>i</w:t>
      </w:r>
      <w:r w:rsidR="00321404" w:rsidRPr="000425EE">
        <w:rPr>
          <w:rFonts w:ascii="Times New Roman" w:hAnsi="Times New Roman"/>
          <w:sz w:val="24"/>
        </w:rPr>
        <w:t>d</w:t>
      </w:r>
      <w:r w:rsidR="00D46A39" w:rsidRPr="000425EE">
        <w:rPr>
          <w:rFonts w:ascii="Times New Roman" w:hAnsi="Times New Roman"/>
          <w:sz w:val="24"/>
        </w:rPr>
        <w:t xml:space="preserve"> väljaspool eelnimetatud </w:t>
      </w:r>
      <w:r w:rsidR="002E6BEA" w:rsidRPr="000425EE">
        <w:rPr>
          <w:rFonts w:ascii="Times New Roman" w:hAnsi="Times New Roman"/>
          <w:sz w:val="24"/>
        </w:rPr>
        <w:t xml:space="preserve">nelja </w:t>
      </w:r>
      <w:r w:rsidR="00D06ABF" w:rsidRPr="000425EE">
        <w:rPr>
          <w:rFonts w:ascii="Times New Roman" w:hAnsi="Times New Roman"/>
          <w:sz w:val="24"/>
        </w:rPr>
        <w:t>tegevus</w:t>
      </w:r>
      <w:r w:rsidR="00D46A39" w:rsidRPr="000425EE">
        <w:rPr>
          <w:rFonts w:ascii="Times New Roman" w:hAnsi="Times New Roman"/>
          <w:sz w:val="24"/>
        </w:rPr>
        <w:t>valdkond</w:t>
      </w:r>
      <w:r w:rsidR="002E6BEA" w:rsidRPr="000425EE">
        <w:rPr>
          <w:rFonts w:ascii="Times New Roman" w:hAnsi="Times New Roman"/>
          <w:sz w:val="24"/>
        </w:rPr>
        <w:t xml:space="preserve">a </w:t>
      </w:r>
      <w:r w:rsidR="00F67ACC" w:rsidRPr="000425EE">
        <w:rPr>
          <w:rFonts w:ascii="Times New Roman" w:hAnsi="Times New Roman"/>
          <w:sz w:val="24"/>
        </w:rPr>
        <w:t>tuleb käsit</w:t>
      </w:r>
      <w:r w:rsidR="00F41EAB" w:rsidRPr="000425EE">
        <w:rPr>
          <w:rFonts w:ascii="Times New Roman" w:hAnsi="Times New Roman"/>
          <w:sz w:val="24"/>
        </w:rPr>
        <w:t>a</w:t>
      </w:r>
      <w:r w:rsidR="00F67ACC" w:rsidRPr="000425EE">
        <w:rPr>
          <w:rFonts w:ascii="Times New Roman" w:hAnsi="Times New Roman"/>
          <w:sz w:val="24"/>
        </w:rPr>
        <w:t>da</w:t>
      </w:r>
      <w:r w:rsidR="00321404" w:rsidRPr="000425EE">
        <w:rPr>
          <w:rFonts w:ascii="Times New Roman" w:hAnsi="Times New Roman"/>
          <w:sz w:val="24"/>
        </w:rPr>
        <w:t xml:space="preserve"> </w:t>
      </w:r>
      <w:r w:rsidR="00162DE2" w:rsidRPr="000425EE">
        <w:rPr>
          <w:rFonts w:ascii="Times New Roman" w:hAnsi="Times New Roman"/>
          <w:sz w:val="24"/>
        </w:rPr>
        <w:t xml:space="preserve">seaduse </w:t>
      </w:r>
      <w:r w:rsidR="00321404" w:rsidRPr="000425EE">
        <w:rPr>
          <w:rFonts w:ascii="Times New Roman" w:hAnsi="Times New Roman"/>
          <w:sz w:val="24"/>
        </w:rPr>
        <w:t>rikkumisena</w:t>
      </w:r>
      <w:r w:rsidR="00F24712" w:rsidRPr="000425EE">
        <w:rPr>
          <w:rFonts w:ascii="Times New Roman" w:hAnsi="Times New Roman"/>
          <w:sz w:val="24"/>
        </w:rPr>
        <w:t xml:space="preserve">, </w:t>
      </w:r>
      <w:r w:rsidR="00D46A39" w:rsidRPr="000425EE">
        <w:rPr>
          <w:rFonts w:ascii="Times New Roman" w:hAnsi="Times New Roman"/>
          <w:sz w:val="24"/>
        </w:rPr>
        <w:t xml:space="preserve">mille </w:t>
      </w:r>
      <w:r w:rsidR="00D461C2" w:rsidRPr="000425EE">
        <w:rPr>
          <w:rFonts w:ascii="Times New Roman" w:hAnsi="Times New Roman"/>
          <w:sz w:val="24"/>
        </w:rPr>
        <w:t xml:space="preserve">tõttu </w:t>
      </w:r>
      <w:r w:rsidR="00D46A39" w:rsidRPr="000425EE">
        <w:rPr>
          <w:rFonts w:ascii="Times New Roman" w:hAnsi="Times New Roman"/>
          <w:sz w:val="24"/>
        </w:rPr>
        <w:t>võib</w:t>
      </w:r>
      <w:r w:rsidR="00321404" w:rsidRPr="000425EE">
        <w:rPr>
          <w:rFonts w:ascii="Times New Roman" w:hAnsi="Times New Roman"/>
          <w:sz w:val="24"/>
        </w:rPr>
        <w:t xml:space="preserve"> </w:t>
      </w:r>
      <w:r w:rsidR="00071011" w:rsidRPr="000425EE">
        <w:rPr>
          <w:rFonts w:ascii="Times New Roman" w:hAnsi="Times New Roman"/>
          <w:sz w:val="24"/>
        </w:rPr>
        <w:t>Tööinspektsioon</w:t>
      </w:r>
      <w:r w:rsidR="002818E4" w:rsidRPr="000425EE">
        <w:rPr>
          <w:rFonts w:ascii="Times New Roman" w:hAnsi="Times New Roman"/>
          <w:sz w:val="24"/>
        </w:rPr>
        <w:t xml:space="preserve"> </w:t>
      </w:r>
      <w:r w:rsidR="00735F30" w:rsidRPr="000425EE">
        <w:rPr>
          <w:rFonts w:ascii="Times New Roman" w:hAnsi="Times New Roman"/>
          <w:sz w:val="24"/>
        </w:rPr>
        <w:t xml:space="preserve">näiteks </w:t>
      </w:r>
      <w:r w:rsidR="002818E4" w:rsidRPr="000425EE">
        <w:rPr>
          <w:rFonts w:ascii="Times New Roman" w:hAnsi="Times New Roman"/>
          <w:sz w:val="24"/>
        </w:rPr>
        <w:t>esitatud</w:t>
      </w:r>
      <w:r w:rsidR="00071011" w:rsidRPr="000425EE">
        <w:rPr>
          <w:rFonts w:ascii="Times New Roman" w:hAnsi="Times New Roman"/>
          <w:sz w:val="24"/>
        </w:rPr>
        <w:t xml:space="preserve"> </w:t>
      </w:r>
      <w:r w:rsidR="002818E4" w:rsidRPr="000425EE">
        <w:rPr>
          <w:rFonts w:ascii="Times New Roman" w:hAnsi="Times New Roman"/>
          <w:sz w:val="24"/>
        </w:rPr>
        <w:t>vihje või kaebuse alusel</w:t>
      </w:r>
      <w:r w:rsidR="00162DE2" w:rsidRPr="000425EE">
        <w:rPr>
          <w:rFonts w:ascii="Times New Roman" w:hAnsi="Times New Roman"/>
          <w:sz w:val="24"/>
        </w:rPr>
        <w:t xml:space="preserve"> selle</w:t>
      </w:r>
      <w:r w:rsidR="00071011" w:rsidRPr="000425EE">
        <w:rPr>
          <w:rFonts w:ascii="Times New Roman" w:hAnsi="Times New Roman"/>
          <w:sz w:val="24"/>
        </w:rPr>
        <w:t xml:space="preserve"> </w:t>
      </w:r>
      <w:r w:rsidR="00D46A39" w:rsidRPr="000425EE">
        <w:rPr>
          <w:rFonts w:ascii="Times New Roman" w:hAnsi="Times New Roman"/>
          <w:sz w:val="24"/>
        </w:rPr>
        <w:t>pere</w:t>
      </w:r>
      <w:r w:rsidR="00071011" w:rsidRPr="000425EE">
        <w:rPr>
          <w:rFonts w:ascii="Times New Roman" w:hAnsi="Times New Roman"/>
          <w:sz w:val="24"/>
        </w:rPr>
        <w:t xml:space="preserve">ettevõtte suhtes </w:t>
      </w:r>
      <w:r w:rsidR="00321404" w:rsidRPr="000425EE">
        <w:rPr>
          <w:rFonts w:ascii="Times New Roman" w:hAnsi="Times New Roman"/>
          <w:sz w:val="24"/>
        </w:rPr>
        <w:t xml:space="preserve">alustada </w:t>
      </w:r>
      <w:r w:rsidR="002818E4" w:rsidRPr="000425EE">
        <w:rPr>
          <w:rFonts w:ascii="Times New Roman" w:hAnsi="Times New Roman"/>
          <w:sz w:val="24"/>
        </w:rPr>
        <w:t>TLS-i §</w:t>
      </w:r>
      <w:r w:rsidR="003B7D02">
        <w:rPr>
          <w:rFonts w:ascii="Times New Roman" w:hAnsi="Times New Roman"/>
          <w:sz w:val="24"/>
        </w:rPr>
        <w:t> </w:t>
      </w:r>
      <w:r w:rsidR="002818E4" w:rsidRPr="000425EE">
        <w:rPr>
          <w:rFonts w:ascii="Times New Roman" w:hAnsi="Times New Roman"/>
          <w:sz w:val="24"/>
        </w:rPr>
        <w:t>7</w:t>
      </w:r>
      <w:r w:rsidR="00F67ACC" w:rsidRPr="000425EE">
        <w:rPr>
          <w:rFonts w:ascii="Times New Roman" w:hAnsi="Times New Roman"/>
          <w:sz w:val="24"/>
        </w:rPr>
        <w:t xml:space="preserve"> lõikes 4</w:t>
      </w:r>
      <w:r w:rsidR="002818E4" w:rsidRPr="000425EE">
        <w:rPr>
          <w:rFonts w:ascii="Times New Roman" w:hAnsi="Times New Roman"/>
          <w:sz w:val="24"/>
        </w:rPr>
        <w:t xml:space="preserve"> sätestatu rikkumise tõttu väärteomenetlust</w:t>
      </w:r>
      <w:r w:rsidR="0073231D" w:rsidRPr="000425EE">
        <w:rPr>
          <w:rFonts w:ascii="Times New Roman" w:hAnsi="Times New Roman"/>
          <w:sz w:val="24"/>
        </w:rPr>
        <w:t xml:space="preserve"> </w:t>
      </w:r>
      <w:r w:rsidR="00F67ACC" w:rsidRPr="000425EE">
        <w:rPr>
          <w:rFonts w:ascii="Times New Roman" w:hAnsi="Times New Roman"/>
          <w:sz w:val="24"/>
        </w:rPr>
        <w:t>ja</w:t>
      </w:r>
      <w:r w:rsidR="0073231D" w:rsidRPr="000425EE">
        <w:rPr>
          <w:rFonts w:ascii="Times New Roman" w:hAnsi="Times New Roman"/>
          <w:sz w:val="24"/>
        </w:rPr>
        <w:t xml:space="preserve"> </w:t>
      </w:r>
      <w:r w:rsidR="002818E4" w:rsidRPr="000425EE">
        <w:rPr>
          <w:rFonts w:ascii="Times New Roman" w:hAnsi="Times New Roman"/>
          <w:sz w:val="24"/>
        </w:rPr>
        <w:t>määrata</w:t>
      </w:r>
      <w:r w:rsidR="00F67ACC" w:rsidRPr="000425EE">
        <w:rPr>
          <w:rFonts w:ascii="Times New Roman" w:hAnsi="Times New Roman"/>
          <w:sz w:val="24"/>
        </w:rPr>
        <w:t xml:space="preserve"> füüsilisele isikule</w:t>
      </w:r>
      <w:r w:rsidR="002818E4" w:rsidRPr="000425EE">
        <w:rPr>
          <w:rFonts w:ascii="Times New Roman" w:hAnsi="Times New Roman"/>
          <w:sz w:val="24"/>
        </w:rPr>
        <w:t xml:space="preserve"> </w:t>
      </w:r>
      <w:r w:rsidR="0073231D" w:rsidRPr="000425EE">
        <w:rPr>
          <w:rFonts w:ascii="Times New Roman" w:hAnsi="Times New Roman"/>
          <w:sz w:val="24"/>
        </w:rPr>
        <w:t>kuni 300 trahviühiku</w:t>
      </w:r>
      <w:r w:rsidR="002818E4" w:rsidRPr="000425EE">
        <w:rPr>
          <w:rFonts w:ascii="Times New Roman" w:hAnsi="Times New Roman"/>
          <w:sz w:val="24"/>
        </w:rPr>
        <w:t xml:space="preserve"> suuruse rahatrahvi</w:t>
      </w:r>
      <w:r w:rsidR="00F67ACC" w:rsidRPr="000425EE">
        <w:rPr>
          <w:rFonts w:ascii="Times New Roman" w:hAnsi="Times New Roman"/>
          <w:sz w:val="24"/>
        </w:rPr>
        <w:t xml:space="preserve"> või karistada juriidilist isikut kuni 32 000 euro suuruse rahatrahviga</w:t>
      </w:r>
      <w:r w:rsidR="0073231D" w:rsidRPr="000425EE">
        <w:rPr>
          <w:rFonts w:ascii="Times New Roman" w:hAnsi="Times New Roman"/>
          <w:sz w:val="24"/>
        </w:rPr>
        <w:t xml:space="preserve"> TLS-i § 118 alusel.</w:t>
      </w:r>
      <w:r w:rsidR="00AE576E" w:rsidRPr="000425EE">
        <w:rPr>
          <w:rFonts w:ascii="Times New Roman" w:hAnsi="Times New Roman"/>
          <w:sz w:val="24"/>
        </w:rPr>
        <w:t xml:space="preserve"> Teisalt võimaldatakse pereettevõttes töötamist üksnes tähtajalise töölepingu alusel, kuivõrd direktiivi 94/33 artikkel 2 võimaldab pereettevõttes töötamise erisust just „ju</w:t>
      </w:r>
      <w:r w:rsidR="007B480B" w:rsidRPr="000425EE">
        <w:rPr>
          <w:rFonts w:ascii="Times New Roman" w:hAnsi="Times New Roman"/>
          <w:sz w:val="24"/>
        </w:rPr>
        <w:t>h</w:t>
      </w:r>
      <w:r w:rsidR="00AE576E" w:rsidRPr="000425EE">
        <w:rPr>
          <w:rFonts w:ascii="Times New Roman" w:hAnsi="Times New Roman"/>
          <w:sz w:val="24"/>
        </w:rPr>
        <w:t>utööde või lühiajaliste tööde“ korral.</w:t>
      </w:r>
    </w:p>
    <w:p w14:paraId="34F26FBA" w14:textId="77777777" w:rsidR="001C7832" w:rsidRPr="000425EE" w:rsidRDefault="001C7832" w:rsidP="00201FF4">
      <w:pPr>
        <w:rPr>
          <w:rFonts w:ascii="Times New Roman" w:hAnsi="Times New Roman"/>
          <w:b/>
          <w:sz w:val="24"/>
        </w:rPr>
      </w:pPr>
    </w:p>
    <w:p w14:paraId="460EF639" w14:textId="2B198906" w:rsidR="001C7832" w:rsidRPr="000425EE" w:rsidRDefault="00162DE2" w:rsidP="00201FF4">
      <w:pPr>
        <w:rPr>
          <w:rFonts w:ascii="Times New Roman" w:hAnsi="Times New Roman"/>
          <w:b/>
          <w:sz w:val="24"/>
        </w:rPr>
      </w:pPr>
      <w:r w:rsidRPr="000425EE">
        <w:rPr>
          <w:rFonts w:ascii="Times New Roman" w:hAnsi="Times New Roman"/>
          <w:sz w:val="24"/>
        </w:rPr>
        <w:t>Paljud</w:t>
      </w:r>
      <w:r w:rsidR="00D06ABF" w:rsidRPr="000425EE">
        <w:rPr>
          <w:rFonts w:ascii="Times New Roman" w:hAnsi="Times New Roman"/>
          <w:sz w:val="24"/>
        </w:rPr>
        <w:t xml:space="preserve"> alaealised</w:t>
      </w:r>
      <w:r w:rsidRPr="000425EE">
        <w:rPr>
          <w:rFonts w:ascii="Times New Roman" w:hAnsi="Times New Roman"/>
          <w:sz w:val="24"/>
        </w:rPr>
        <w:t xml:space="preserve"> </w:t>
      </w:r>
      <w:r w:rsidR="002E6BEA" w:rsidRPr="000425EE">
        <w:rPr>
          <w:rFonts w:ascii="Times New Roman" w:hAnsi="Times New Roman"/>
          <w:sz w:val="24"/>
        </w:rPr>
        <w:t>lapsed</w:t>
      </w:r>
      <w:r w:rsidRPr="000425EE">
        <w:rPr>
          <w:rFonts w:ascii="Times New Roman" w:hAnsi="Times New Roman"/>
          <w:sz w:val="24"/>
        </w:rPr>
        <w:t xml:space="preserve"> panustavad juba </w:t>
      </w:r>
      <w:r w:rsidR="00542999" w:rsidRPr="000425EE">
        <w:rPr>
          <w:rFonts w:ascii="Times New Roman" w:hAnsi="Times New Roman"/>
          <w:sz w:val="24"/>
        </w:rPr>
        <w:t xml:space="preserve">praegu </w:t>
      </w:r>
      <w:r w:rsidRPr="000425EE">
        <w:rPr>
          <w:rFonts w:ascii="Times New Roman" w:hAnsi="Times New Roman"/>
          <w:sz w:val="24"/>
        </w:rPr>
        <w:t xml:space="preserve">pereettevõtte tegevusse, sageli </w:t>
      </w:r>
      <w:r w:rsidR="00164D90" w:rsidRPr="000425EE">
        <w:rPr>
          <w:rFonts w:ascii="Times New Roman" w:hAnsi="Times New Roman"/>
          <w:sz w:val="24"/>
        </w:rPr>
        <w:t>õppimise</w:t>
      </w:r>
      <w:r w:rsidRPr="000425EE">
        <w:rPr>
          <w:rFonts w:ascii="Times New Roman" w:hAnsi="Times New Roman"/>
          <w:sz w:val="24"/>
        </w:rPr>
        <w:t xml:space="preserve"> kõrvalt ja suvisel perioodil</w:t>
      </w:r>
      <w:r w:rsidR="00164D90" w:rsidRPr="000425EE">
        <w:rPr>
          <w:rFonts w:ascii="Times New Roman" w:hAnsi="Times New Roman"/>
          <w:sz w:val="24"/>
        </w:rPr>
        <w:t xml:space="preserve"> lühiajaliselt töötades. S</w:t>
      </w:r>
      <w:r w:rsidRPr="000425EE">
        <w:rPr>
          <w:rFonts w:ascii="Times New Roman" w:hAnsi="Times New Roman"/>
          <w:sz w:val="24"/>
        </w:rPr>
        <w:t>elline</w:t>
      </w:r>
      <w:r w:rsidR="00164D90" w:rsidRPr="000425EE">
        <w:rPr>
          <w:rFonts w:ascii="Times New Roman" w:hAnsi="Times New Roman"/>
          <w:sz w:val="24"/>
        </w:rPr>
        <w:t xml:space="preserve"> pereliikmete</w:t>
      </w:r>
      <w:r w:rsidRPr="000425EE">
        <w:rPr>
          <w:rFonts w:ascii="Times New Roman" w:hAnsi="Times New Roman"/>
          <w:sz w:val="24"/>
        </w:rPr>
        <w:t xml:space="preserve"> abistamine on </w:t>
      </w:r>
      <w:r w:rsidR="00D46A39" w:rsidRPr="000425EE">
        <w:rPr>
          <w:rFonts w:ascii="Times New Roman" w:hAnsi="Times New Roman"/>
          <w:sz w:val="24"/>
        </w:rPr>
        <w:t>noorte</w:t>
      </w:r>
      <w:r w:rsidRPr="000425EE">
        <w:rPr>
          <w:rFonts w:ascii="Times New Roman" w:hAnsi="Times New Roman"/>
          <w:sz w:val="24"/>
        </w:rPr>
        <w:t xml:space="preserve"> puhul tihti loomulik osa</w:t>
      </w:r>
      <w:r w:rsidR="002E6BEA" w:rsidRPr="000425EE">
        <w:rPr>
          <w:rFonts w:ascii="Times New Roman" w:hAnsi="Times New Roman"/>
          <w:sz w:val="24"/>
        </w:rPr>
        <w:t xml:space="preserve"> nende</w:t>
      </w:r>
      <w:r w:rsidRPr="000425EE">
        <w:rPr>
          <w:rFonts w:ascii="Times New Roman" w:hAnsi="Times New Roman"/>
          <w:sz w:val="24"/>
        </w:rPr>
        <w:t xml:space="preserve"> igapäevaelust. Tava</w:t>
      </w:r>
      <w:r w:rsidR="00D06ABF" w:rsidRPr="000425EE">
        <w:rPr>
          <w:rFonts w:ascii="Times New Roman" w:hAnsi="Times New Roman"/>
          <w:sz w:val="24"/>
        </w:rPr>
        <w:t xml:space="preserve">päraselt </w:t>
      </w:r>
      <w:r w:rsidRPr="000425EE">
        <w:rPr>
          <w:rFonts w:ascii="Times New Roman" w:hAnsi="Times New Roman"/>
          <w:sz w:val="24"/>
        </w:rPr>
        <w:t xml:space="preserve">toimub </w:t>
      </w:r>
      <w:r w:rsidR="00DA6F28" w:rsidRPr="000425EE">
        <w:rPr>
          <w:rFonts w:ascii="Times New Roman" w:hAnsi="Times New Roman"/>
          <w:sz w:val="24"/>
        </w:rPr>
        <w:t xml:space="preserve">alaealise </w:t>
      </w:r>
      <w:r w:rsidR="00B964B4" w:rsidRPr="000425EE">
        <w:rPr>
          <w:rFonts w:ascii="Times New Roman" w:hAnsi="Times New Roman"/>
          <w:sz w:val="24"/>
        </w:rPr>
        <w:t xml:space="preserve">töö </w:t>
      </w:r>
      <w:r w:rsidR="00D46A39" w:rsidRPr="000425EE">
        <w:rPr>
          <w:rFonts w:ascii="Times New Roman" w:hAnsi="Times New Roman"/>
          <w:sz w:val="24"/>
        </w:rPr>
        <w:t xml:space="preserve">pereettevõttes </w:t>
      </w:r>
      <w:r w:rsidRPr="000425EE">
        <w:rPr>
          <w:rFonts w:ascii="Times New Roman" w:hAnsi="Times New Roman"/>
          <w:sz w:val="24"/>
        </w:rPr>
        <w:t>ilma töölepingut</w:t>
      </w:r>
      <w:r w:rsidR="0031160A" w:rsidRPr="000425EE">
        <w:rPr>
          <w:rFonts w:ascii="Times New Roman" w:hAnsi="Times New Roman"/>
          <w:sz w:val="24"/>
        </w:rPr>
        <w:t xml:space="preserve"> kirjalikult</w:t>
      </w:r>
      <w:r w:rsidRPr="000425EE">
        <w:rPr>
          <w:rFonts w:ascii="Times New Roman" w:hAnsi="Times New Roman"/>
          <w:sz w:val="24"/>
        </w:rPr>
        <w:t xml:space="preserve"> </w:t>
      </w:r>
      <w:r w:rsidR="0031160A" w:rsidRPr="000425EE">
        <w:rPr>
          <w:rFonts w:ascii="Times New Roman" w:hAnsi="Times New Roman"/>
          <w:sz w:val="24"/>
        </w:rPr>
        <w:t>vormista</w:t>
      </w:r>
      <w:r w:rsidRPr="000425EE">
        <w:rPr>
          <w:rFonts w:ascii="Times New Roman" w:hAnsi="Times New Roman"/>
          <w:sz w:val="24"/>
        </w:rPr>
        <w:t xml:space="preserve">mata, kuigi </w:t>
      </w:r>
      <w:r w:rsidR="00D06ABF" w:rsidRPr="000425EE">
        <w:rPr>
          <w:rFonts w:ascii="Times New Roman" w:hAnsi="Times New Roman"/>
          <w:sz w:val="24"/>
        </w:rPr>
        <w:t>oma sisult</w:t>
      </w:r>
      <w:r w:rsidRPr="000425EE">
        <w:rPr>
          <w:rFonts w:ascii="Times New Roman" w:hAnsi="Times New Roman"/>
          <w:sz w:val="24"/>
        </w:rPr>
        <w:t xml:space="preserve"> võib </w:t>
      </w:r>
      <w:r w:rsidR="002E6BEA" w:rsidRPr="000425EE">
        <w:rPr>
          <w:rFonts w:ascii="Times New Roman" w:hAnsi="Times New Roman"/>
          <w:sz w:val="24"/>
        </w:rPr>
        <w:t xml:space="preserve">siiski </w:t>
      </w:r>
      <w:r w:rsidRPr="000425EE">
        <w:rPr>
          <w:rFonts w:ascii="Times New Roman" w:hAnsi="Times New Roman"/>
          <w:sz w:val="24"/>
        </w:rPr>
        <w:t>olla tegemist töölepingulise suhtega</w:t>
      </w:r>
      <w:r w:rsidR="0031160A" w:rsidRPr="000425EE">
        <w:rPr>
          <w:rFonts w:ascii="Times New Roman" w:hAnsi="Times New Roman"/>
          <w:sz w:val="24"/>
        </w:rPr>
        <w:t>, kui esinevad töösuhtele omased elemendid</w:t>
      </w:r>
      <w:r w:rsidR="00DA6F28" w:rsidRPr="000425EE">
        <w:rPr>
          <w:rFonts w:ascii="Times New Roman" w:hAnsi="Times New Roman"/>
          <w:sz w:val="24"/>
        </w:rPr>
        <w:t>, millisel juhul tuleks vormistada ka tööleping kirjalikult ja registreerida alaealise töötamine töötamise registris.</w:t>
      </w:r>
      <w:r w:rsidR="004B6FA7" w:rsidRPr="000425EE">
        <w:rPr>
          <w:rFonts w:ascii="Times New Roman" w:hAnsi="Times New Roman"/>
          <w:sz w:val="24"/>
        </w:rPr>
        <w:t xml:space="preserve"> </w:t>
      </w:r>
      <w:r w:rsidR="00D06ABF" w:rsidRPr="000425EE">
        <w:rPr>
          <w:rFonts w:ascii="Times New Roman" w:hAnsi="Times New Roman"/>
          <w:sz w:val="24"/>
        </w:rPr>
        <w:t xml:space="preserve">Alaealisega alates </w:t>
      </w:r>
      <w:r w:rsidR="006F5DFB" w:rsidRPr="000425EE">
        <w:rPr>
          <w:rFonts w:ascii="Times New Roman" w:hAnsi="Times New Roman"/>
          <w:sz w:val="24"/>
        </w:rPr>
        <w:t>seitsmendast</w:t>
      </w:r>
      <w:r w:rsidR="00D06ABF" w:rsidRPr="000425EE">
        <w:rPr>
          <w:rFonts w:ascii="Times New Roman" w:hAnsi="Times New Roman"/>
          <w:sz w:val="24"/>
        </w:rPr>
        <w:t xml:space="preserve"> eluaastast p</w:t>
      </w:r>
      <w:r w:rsidR="00164D90" w:rsidRPr="000425EE">
        <w:rPr>
          <w:rFonts w:ascii="Times New Roman" w:hAnsi="Times New Roman"/>
          <w:sz w:val="24"/>
        </w:rPr>
        <w:t>ereettevõttes</w:t>
      </w:r>
      <w:r w:rsidR="00D06ABF" w:rsidRPr="000425EE">
        <w:rPr>
          <w:rFonts w:ascii="Times New Roman" w:hAnsi="Times New Roman"/>
          <w:sz w:val="24"/>
        </w:rPr>
        <w:t xml:space="preserve"> väljaspool kultuuri-, kunsti-, spordi- või reklaamitegevusvaldkonda</w:t>
      </w:r>
      <w:r w:rsidR="00164D90" w:rsidRPr="000425EE">
        <w:rPr>
          <w:rFonts w:ascii="Times New Roman" w:hAnsi="Times New Roman"/>
          <w:sz w:val="24"/>
        </w:rPr>
        <w:t xml:space="preserve"> </w:t>
      </w:r>
      <w:r w:rsidR="00D06ABF" w:rsidRPr="000425EE">
        <w:rPr>
          <w:rFonts w:ascii="Times New Roman" w:hAnsi="Times New Roman"/>
          <w:sz w:val="24"/>
        </w:rPr>
        <w:t xml:space="preserve">lühiajaliseks </w:t>
      </w:r>
      <w:r w:rsidR="00164D90" w:rsidRPr="000425EE">
        <w:rPr>
          <w:rFonts w:ascii="Times New Roman" w:hAnsi="Times New Roman"/>
          <w:sz w:val="24"/>
        </w:rPr>
        <w:t>töötamiseks t</w:t>
      </w:r>
      <w:r w:rsidR="004B6FA7" w:rsidRPr="000425EE">
        <w:rPr>
          <w:rFonts w:ascii="Times New Roman" w:hAnsi="Times New Roman"/>
          <w:sz w:val="24"/>
        </w:rPr>
        <w:t xml:space="preserve">öölepingu sõlmimise võimaluse </w:t>
      </w:r>
      <w:r w:rsidR="00164D90" w:rsidRPr="000425EE">
        <w:rPr>
          <w:rFonts w:ascii="Times New Roman" w:hAnsi="Times New Roman"/>
          <w:sz w:val="24"/>
        </w:rPr>
        <w:t>seaduses ette nägemine</w:t>
      </w:r>
      <w:r w:rsidR="004B6FA7" w:rsidRPr="000425EE">
        <w:rPr>
          <w:rFonts w:ascii="Times New Roman" w:hAnsi="Times New Roman"/>
          <w:sz w:val="24"/>
        </w:rPr>
        <w:t xml:space="preserve"> võimaldaks </w:t>
      </w:r>
      <w:r w:rsidR="002E6BEA" w:rsidRPr="000425EE">
        <w:rPr>
          <w:rFonts w:ascii="Times New Roman" w:hAnsi="Times New Roman"/>
          <w:sz w:val="24"/>
        </w:rPr>
        <w:t xml:space="preserve">noorel </w:t>
      </w:r>
      <w:r w:rsidR="004B6FA7" w:rsidRPr="000425EE">
        <w:rPr>
          <w:rFonts w:ascii="Times New Roman" w:hAnsi="Times New Roman"/>
          <w:sz w:val="24"/>
        </w:rPr>
        <w:t>töötada</w:t>
      </w:r>
      <w:r w:rsidR="00DA6F28" w:rsidRPr="000425EE">
        <w:rPr>
          <w:rFonts w:ascii="Times New Roman" w:hAnsi="Times New Roman"/>
          <w:sz w:val="24"/>
        </w:rPr>
        <w:t xml:space="preserve"> seaduslikult</w:t>
      </w:r>
      <w:r w:rsidR="004B6FA7" w:rsidRPr="000425EE">
        <w:rPr>
          <w:rFonts w:ascii="Times New Roman" w:hAnsi="Times New Roman"/>
          <w:sz w:val="24"/>
        </w:rPr>
        <w:t>, alustada varakult pensionistaaži kogumist</w:t>
      </w:r>
      <w:r w:rsidR="00164D90" w:rsidRPr="000425EE">
        <w:rPr>
          <w:rFonts w:ascii="Times New Roman" w:hAnsi="Times New Roman"/>
          <w:sz w:val="24"/>
        </w:rPr>
        <w:t xml:space="preserve"> ja tutvuda lähemalt tööeluga </w:t>
      </w:r>
      <w:r w:rsidR="004B6FA7" w:rsidRPr="000425EE">
        <w:rPr>
          <w:rFonts w:ascii="Times New Roman" w:hAnsi="Times New Roman"/>
          <w:sz w:val="24"/>
        </w:rPr>
        <w:t xml:space="preserve">ning tagaks talle toetatud ja </w:t>
      </w:r>
      <w:r w:rsidR="00D06ABF" w:rsidRPr="000425EE">
        <w:rPr>
          <w:rFonts w:ascii="Times New Roman" w:hAnsi="Times New Roman"/>
          <w:sz w:val="24"/>
        </w:rPr>
        <w:t>turvalises</w:t>
      </w:r>
      <w:r w:rsidR="004B6FA7" w:rsidRPr="000425EE">
        <w:rPr>
          <w:rFonts w:ascii="Times New Roman" w:hAnsi="Times New Roman"/>
          <w:sz w:val="24"/>
        </w:rPr>
        <w:t xml:space="preserve"> keskkonnas</w:t>
      </w:r>
      <w:r w:rsidR="002E6BEA" w:rsidRPr="000425EE">
        <w:rPr>
          <w:rFonts w:ascii="Times New Roman" w:hAnsi="Times New Roman"/>
          <w:sz w:val="24"/>
        </w:rPr>
        <w:t xml:space="preserve"> es</w:t>
      </w:r>
      <w:r w:rsidR="00316630" w:rsidRPr="000425EE">
        <w:rPr>
          <w:rFonts w:ascii="Times New Roman" w:hAnsi="Times New Roman"/>
          <w:sz w:val="24"/>
        </w:rPr>
        <w:t>mase</w:t>
      </w:r>
      <w:r w:rsidR="004B6FA7" w:rsidRPr="000425EE">
        <w:rPr>
          <w:rFonts w:ascii="Times New Roman" w:hAnsi="Times New Roman"/>
          <w:sz w:val="24"/>
        </w:rPr>
        <w:t xml:space="preserve"> töökogemuse omandamise</w:t>
      </w:r>
      <w:r w:rsidR="00783E3A" w:rsidRPr="000425EE">
        <w:rPr>
          <w:rFonts w:ascii="Times New Roman" w:hAnsi="Times New Roman"/>
          <w:sz w:val="24"/>
        </w:rPr>
        <w:t>. Pereettevõttes esimese töökogemuse saamine, mis on noore jaoks positiivne kogemus,</w:t>
      </w:r>
      <w:r w:rsidR="00DA6F28" w:rsidRPr="000425EE">
        <w:rPr>
          <w:rFonts w:ascii="Times New Roman" w:hAnsi="Times New Roman"/>
          <w:sz w:val="24"/>
        </w:rPr>
        <w:t xml:space="preserve"> </w:t>
      </w:r>
      <w:r w:rsidR="0073231D" w:rsidRPr="000425EE">
        <w:rPr>
          <w:rFonts w:ascii="Times New Roman" w:hAnsi="Times New Roman"/>
          <w:sz w:val="24"/>
        </w:rPr>
        <w:t xml:space="preserve">võib </w:t>
      </w:r>
      <w:r w:rsidR="007D6493" w:rsidRPr="000425EE">
        <w:rPr>
          <w:rFonts w:ascii="Times New Roman" w:hAnsi="Times New Roman"/>
          <w:sz w:val="24"/>
        </w:rPr>
        <w:t xml:space="preserve">suurendada </w:t>
      </w:r>
      <w:r w:rsidR="00783E3A" w:rsidRPr="000425EE">
        <w:rPr>
          <w:rFonts w:ascii="Times New Roman" w:hAnsi="Times New Roman"/>
          <w:sz w:val="24"/>
        </w:rPr>
        <w:t>temas</w:t>
      </w:r>
      <w:r w:rsidR="00DA6F28" w:rsidRPr="000425EE">
        <w:rPr>
          <w:rFonts w:ascii="Times New Roman" w:hAnsi="Times New Roman"/>
          <w:sz w:val="24"/>
        </w:rPr>
        <w:t xml:space="preserve"> motivatsiooni ja huvi töötamise vastu.</w:t>
      </w:r>
      <w:r w:rsidR="004B6FA7" w:rsidRPr="000425EE">
        <w:rPr>
          <w:rFonts w:ascii="Times New Roman" w:hAnsi="Times New Roman"/>
          <w:sz w:val="24"/>
        </w:rPr>
        <w:t xml:space="preserve"> Tegemist oleks </w:t>
      </w:r>
      <w:r w:rsidR="00611ECF" w:rsidRPr="000425EE">
        <w:rPr>
          <w:rFonts w:ascii="Times New Roman" w:hAnsi="Times New Roman"/>
          <w:sz w:val="24"/>
        </w:rPr>
        <w:t>alaealise</w:t>
      </w:r>
      <w:r w:rsidR="004B6FA7" w:rsidRPr="000425EE">
        <w:rPr>
          <w:rFonts w:ascii="Times New Roman" w:hAnsi="Times New Roman"/>
          <w:sz w:val="24"/>
        </w:rPr>
        <w:t xml:space="preserve"> jaok</w:t>
      </w:r>
      <w:r w:rsidR="00D46A39" w:rsidRPr="000425EE">
        <w:rPr>
          <w:rFonts w:ascii="Times New Roman" w:hAnsi="Times New Roman"/>
          <w:sz w:val="24"/>
        </w:rPr>
        <w:t xml:space="preserve">s </w:t>
      </w:r>
      <w:r w:rsidR="007D6493" w:rsidRPr="000425EE">
        <w:rPr>
          <w:rFonts w:ascii="Times New Roman" w:hAnsi="Times New Roman"/>
          <w:sz w:val="24"/>
        </w:rPr>
        <w:t>lisa</w:t>
      </w:r>
      <w:r w:rsidR="004B6FA7" w:rsidRPr="000425EE">
        <w:rPr>
          <w:rFonts w:ascii="Times New Roman" w:hAnsi="Times New Roman"/>
          <w:sz w:val="24"/>
        </w:rPr>
        <w:t>võimalusega, mitte kohustusega, ning töötamine toimuks pereliikmete järelevalve all ja seadusega alaealiste töötamisele kehtivate nõuete piires.</w:t>
      </w:r>
    </w:p>
    <w:p w14:paraId="34DA5504" w14:textId="77777777" w:rsidR="001C7832" w:rsidRPr="000425EE" w:rsidRDefault="001C7832" w:rsidP="00201FF4">
      <w:pPr>
        <w:rPr>
          <w:rFonts w:ascii="Times New Roman" w:hAnsi="Times New Roman"/>
          <w:b/>
          <w:sz w:val="24"/>
        </w:rPr>
      </w:pPr>
    </w:p>
    <w:p w14:paraId="585B9E32" w14:textId="0F761C59" w:rsidR="001C7832" w:rsidRPr="000425EE" w:rsidRDefault="002256B7" w:rsidP="5F9242DE">
      <w:pPr>
        <w:rPr>
          <w:rFonts w:ascii="Times New Roman" w:hAnsi="Times New Roman"/>
          <w:b/>
          <w:bCs/>
          <w:sz w:val="24"/>
        </w:rPr>
      </w:pPr>
      <w:r w:rsidRPr="5F9242DE">
        <w:rPr>
          <w:rFonts w:ascii="Times New Roman" w:hAnsi="Times New Roman"/>
          <w:b/>
          <w:bCs/>
          <w:sz w:val="24"/>
        </w:rPr>
        <w:t xml:space="preserve">Eelnõu punktiga </w:t>
      </w:r>
      <w:r w:rsidR="000B7104" w:rsidRPr="5F9242DE">
        <w:rPr>
          <w:rFonts w:ascii="Times New Roman" w:hAnsi="Times New Roman"/>
          <w:b/>
          <w:bCs/>
          <w:sz w:val="24"/>
        </w:rPr>
        <w:t>3</w:t>
      </w:r>
      <w:r w:rsidRPr="5F9242DE">
        <w:rPr>
          <w:rFonts w:ascii="Times New Roman" w:hAnsi="Times New Roman"/>
          <w:b/>
          <w:bCs/>
          <w:sz w:val="24"/>
        </w:rPr>
        <w:t xml:space="preserve"> </w:t>
      </w:r>
      <w:r w:rsidRPr="5F9242DE">
        <w:rPr>
          <w:rFonts w:ascii="Times New Roman" w:hAnsi="Times New Roman"/>
          <w:sz w:val="24"/>
        </w:rPr>
        <w:t>muudetakse TLS-i § 8 lõiget 2</w:t>
      </w:r>
      <w:r w:rsidR="0077796E" w:rsidRPr="5F9242DE">
        <w:rPr>
          <w:rFonts w:ascii="Times New Roman" w:hAnsi="Times New Roman"/>
          <w:sz w:val="24"/>
        </w:rPr>
        <w:t>. TLS</w:t>
      </w:r>
      <w:r w:rsidR="0040219A" w:rsidRPr="5F9242DE">
        <w:rPr>
          <w:rFonts w:ascii="Times New Roman" w:hAnsi="Times New Roman"/>
          <w:sz w:val="24"/>
        </w:rPr>
        <w:t>-i</w:t>
      </w:r>
      <w:r w:rsidR="0077796E" w:rsidRPr="5F9242DE">
        <w:rPr>
          <w:rFonts w:ascii="Times New Roman" w:hAnsi="Times New Roman"/>
          <w:sz w:val="24"/>
        </w:rPr>
        <w:t xml:space="preserve"> § 8</w:t>
      </w:r>
      <w:r w:rsidR="009536F7" w:rsidRPr="5F9242DE">
        <w:rPr>
          <w:rFonts w:ascii="Times New Roman" w:hAnsi="Times New Roman"/>
          <w:sz w:val="24"/>
        </w:rPr>
        <w:t xml:space="preserve"> </w:t>
      </w:r>
      <w:r w:rsidR="003B7D02" w:rsidRPr="5F9242DE">
        <w:rPr>
          <w:rFonts w:ascii="Times New Roman" w:hAnsi="Times New Roman"/>
          <w:sz w:val="24"/>
        </w:rPr>
        <w:t xml:space="preserve">kehtiv </w:t>
      </w:r>
      <w:r w:rsidR="009536F7" w:rsidRPr="5F9242DE">
        <w:rPr>
          <w:rFonts w:ascii="Times New Roman" w:hAnsi="Times New Roman"/>
          <w:sz w:val="24"/>
        </w:rPr>
        <w:t>lõige 2</w:t>
      </w:r>
      <w:r w:rsidR="0077796E" w:rsidRPr="5F9242DE">
        <w:rPr>
          <w:rFonts w:ascii="Times New Roman" w:hAnsi="Times New Roman"/>
          <w:sz w:val="24"/>
        </w:rPr>
        <w:t xml:space="preserve"> reguleerib alaealise seadusliku esindaja nõusoleku andmist alaealise töötamiseks, sätestades</w:t>
      </w:r>
      <w:r w:rsidR="00A07CD2" w:rsidRPr="5F9242DE">
        <w:rPr>
          <w:rFonts w:ascii="Times New Roman" w:hAnsi="Times New Roman"/>
          <w:sz w:val="24"/>
        </w:rPr>
        <w:t>,</w:t>
      </w:r>
      <w:r w:rsidR="0077796E" w:rsidRPr="5F9242DE">
        <w:rPr>
          <w:rFonts w:ascii="Times New Roman" w:hAnsi="Times New Roman"/>
          <w:sz w:val="24"/>
        </w:rPr>
        <w:t xml:space="preserve"> et alaealise seaduslik esindaja ei tohi anda nõusolekut </w:t>
      </w:r>
      <w:commentRangeStart w:id="12"/>
      <w:r w:rsidR="001733C2" w:rsidRPr="5F9242DE">
        <w:rPr>
          <w:rFonts w:ascii="Times New Roman" w:hAnsi="Times New Roman"/>
          <w:sz w:val="24"/>
        </w:rPr>
        <w:t>õppimiskohustusliku</w:t>
      </w:r>
      <w:r w:rsidR="0077796E" w:rsidRPr="5F9242DE">
        <w:rPr>
          <w:rFonts w:ascii="Times New Roman" w:hAnsi="Times New Roman"/>
          <w:sz w:val="24"/>
        </w:rPr>
        <w:t xml:space="preserve"> alaealise</w:t>
      </w:r>
      <w:commentRangeEnd w:id="12"/>
      <w:r>
        <w:rPr>
          <w:rStyle w:val="CommentReference"/>
        </w:rPr>
        <w:commentReference w:id="12"/>
      </w:r>
      <w:r w:rsidR="0077796E" w:rsidRPr="5F9242DE">
        <w:rPr>
          <w:rFonts w:ascii="Times New Roman" w:hAnsi="Times New Roman"/>
          <w:sz w:val="24"/>
        </w:rPr>
        <w:t xml:space="preserve"> töötamiseks koolivaheajal rohkem kui pooleks iga koolivaheaja kestusest. Teisisõnu, </w:t>
      </w:r>
      <w:r w:rsidR="001733C2" w:rsidRPr="5F9242DE">
        <w:rPr>
          <w:rFonts w:ascii="Times New Roman" w:hAnsi="Times New Roman"/>
          <w:sz w:val="24"/>
        </w:rPr>
        <w:t>õppimiskohustuslik</w:t>
      </w:r>
      <w:r w:rsidR="0077796E" w:rsidRPr="5F9242DE">
        <w:rPr>
          <w:rFonts w:ascii="Times New Roman" w:hAnsi="Times New Roman"/>
          <w:sz w:val="24"/>
        </w:rPr>
        <w:t xml:space="preserve"> alaealine võib kehtiva õiguse alusel töötada kuni pool iga koolivaheaja kestusest</w:t>
      </w:r>
      <w:r w:rsidR="00B925AD" w:rsidRPr="5F9242DE">
        <w:rPr>
          <w:rFonts w:ascii="Times New Roman" w:hAnsi="Times New Roman"/>
          <w:sz w:val="24"/>
        </w:rPr>
        <w:t xml:space="preserve"> (n</w:t>
      </w:r>
      <w:r w:rsidR="00534D50" w:rsidRPr="5F9242DE">
        <w:rPr>
          <w:rFonts w:ascii="Times New Roman" w:hAnsi="Times New Roman"/>
          <w:sz w:val="24"/>
        </w:rPr>
        <w:t>äiteks</w:t>
      </w:r>
      <w:r w:rsidR="00B925AD" w:rsidRPr="5F9242DE">
        <w:rPr>
          <w:rFonts w:ascii="Times New Roman" w:hAnsi="Times New Roman"/>
          <w:sz w:val="24"/>
        </w:rPr>
        <w:t xml:space="preserve"> kui vaheaeg kestab 14 päeva</w:t>
      </w:r>
      <w:r w:rsidR="007660FC" w:rsidRPr="5F9242DE">
        <w:rPr>
          <w:rFonts w:ascii="Times New Roman" w:hAnsi="Times New Roman"/>
          <w:sz w:val="24"/>
        </w:rPr>
        <w:t xml:space="preserve">, võib alaealine töötada kuni </w:t>
      </w:r>
      <w:r w:rsidR="00167DD6" w:rsidRPr="5F9242DE">
        <w:rPr>
          <w:rFonts w:ascii="Times New Roman" w:hAnsi="Times New Roman"/>
          <w:sz w:val="24"/>
        </w:rPr>
        <w:t>seitse</w:t>
      </w:r>
      <w:r w:rsidR="007660FC" w:rsidRPr="5F9242DE">
        <w:rPr>
          <w:rFonts w:ascii="Times New Roman" w:hAnsi="Times New Roman"/>
          <w:sz w:val="24"/>
        </w:rPr>
        <w:t xml:space="preserve"> päeva)</w:t>
      </w:r>
      <w:r w:rsidR="0077796E" w:rsidRPr="5F9242DE">
        <w:rPr>
          <w:rFonts w:ascii="Times New Roman" w:hAnsi="Times New Roman"/>
          <w:sz w:val="24"/>
        </w:rPr>
        <w:t>. Muudatusega</w:t>
      </w:r>
      <w:r w:rsidRPr="5F9242DE">
        <w:rPr>
          <w:rFonts w:ascii="Times New Roman" w:hAnsi="Times New Roman"/>
          <w:sz w:val="24"/>
        </w:rPr>
        <w:t xml:space="preserve"> </w:t>
      </w:r>
      <w:r w:rsidR="001F45A3" w:rsidRPr="5F9242DE">
        <w:rPr>
          <w:rFonts w:ascii="Times New Roman" w:hAnsi="Times New Roman"/>
          <w:sz w:val="24"/>
        </w:rPr>
        <w:t xml:space="preserve">täpsustatakse </w:t>
      </w:r>
      <w:r w:rsidR="00FD1AAA" w:rsidRPr="5F9242DE">
        <w:rPr>
          <w:rFonts w:ascii="Times New Roman" w:hAnsi="Times New Roman"/>
          <w:sz w:val="24"/>
        </w:rPr>
        <w:t>õppimiskohustusliku</w:t>
      </w:r>
      <w:r w:rsidR="001F45A3" w:rsidRPr="5F9242DE">
        <w:rPr>
          <w:rFonts w:ascii="Times New Roman" w:hAnsi="Times New Roman"/>
          <w:sz w:val="24"/>
        </w:rPr>
        <w:t xml:space="preserve"> alaealise töötamise kestust </w:t>
      </w:r>
      <w:r w:rsidR="0077796E" w:rsidRPr="5F9242DE">
        <w:rPr>
          <w:rFonts w:ascii="Times New Roman" w:hAnsi="Times New Roman"/>
          <w:sz w:val="24"/>
        </w:rPr>
        <w:t>koolivaheaegadel.</w:t>
      </w:r>
    </w:p>
    <w:p w14:paraId="5B3B87DD" w14:textId="77777777" w:rsidR="001C7832" w:rsidRPr="000425EE" w:rsidRDefault="001C7832" w:rsidP="00201FF4">
      <w:pPr>
        <w:rPr>
          <w:rFonts w:ascii="Times New Roman" w:hAnsi="Times New Roman"/>
          <w:b/>
          <w:sz w:val="24"/>
        </w:rPr>
      </w:pPr>
    </w:p>
    <w:p w14:paraId="0511E479" w14:textId="4F2DAF45" w:rsidR="001C7832" w:rsidRPr="000425EE" w:rsidRDefault="001F45A3" w:rsidP="00201FF4">
      <w:pPr>
        <w:rPr>
          <w:rFonts w:ascii="Times New Roman" w:hAnsi="Times New Roman"/>
          <w:b/>
          <w:sz w:val="24"/>
        </w:rPr>
      </w:pPr>
      <w:r w:rsidRPr="000425EE">
        <w:rPr>
          <w:rFonts w:ascii="Times New Roman" w:hAnsi="Times New Roman"/>
          <w:sz w:val="24"/>
        </w:rPr>
        <w:t xml:space="preserve">Muudatuse kohaselt ei tohi alaealise seaduslik esindaja </w:t>
      </w:r>
      <w:r w:rsidR="0062385F" w:rsidRPr="000425EE">
        <w:rPr>
          <w:rFonts w:ascii="Times New Roman" w:hAnsi="Times New Roman"/>
          <w:sz w:val="24"/>
        </w:rPr>
        <w:t xml:space="preserve">(üldjuhul ema või isa) </w:t>
      </w:r>
      <w:r w:rsidRPr="000425EE">
        <w:rPr>
          <w:rFonts w:ascii="Times New Roman" w:hAnsi="Times New Roman"/>
          <w:sz w:val="24"/>
        </w:rPr>
        <w:t xml:space="preserve">anda nõusolekut </w:t>
      </w:r>
      <w:r w:rsidR="001733C2" w:rsidRPr="000425EE">
        <w:rPr>
          <w:rFonts w:ascii="Times New Roman" w:hAnsi="Times New Roman"/>
          <w:sz w:val="24"/>
        </w:rPr>
        <w:t>õppimiskohustusliku</w:t>
      </w:r>
      <w:r w:rsidRPr="000425EE">
        <w:rPr>
          <w:rFonts w:ascii="Times New Roman" w:hAnsi="Times New Roman"/>
          <w:sz w:val="24"/>
        </w:rPr>
        <w:t xml:space="preserve"> alaealise töötamiseks kauem kui</w:t>
      </w:r>
      <w:r w:rsidR="00FE132E" w:rsidRPr="000425EE">
        <w:rPr>
          <w:rFonts w:ascii="Times New Roman" w:hAnsi="Times New Roman"/>
          <w:sz w:val="24"/>
        </w:rPr>
        <w:t xml:space="preserve"> kaks kuud suvevaheajal, tingimusel et alaealisele jääb vähemalt neljanädalane järjestikune puhkeaeg,</w:t>
      </w:r>
      <w:r w:rsidRPr="000425EE">
        <w:rPr>
          <w:rFonts w:ascii="Times New Roman" w:hAnsi="Times New Roman"/>
          <w:sz w:val="24"/>
        </w:rPr>
        <w:t xml:space="preserve"> viis kalendripäeva </w:t>
      </w:r>
      <w:r w:rsidR="00475E4C" w:rsidRPr="000425EE">
        <w:rPr>
          <w:rFonts w:ascii="Times New Roman" w:hAnsi="Times New Roman"/>
          <w:sz w:val="24"/>
        </w:rPr>
        <w:t xml:space="preserve">ühe </w:t>
      </w:r>
      <w:r w:rsidRPr="000425EE">
        <w:rPr>
          <w:rFonts w:ascii="Times New Roman" w:hAnsi="Times New Roman"/>
          <w:sz w:val="24"/>
        </w:rPr>
        <w:t>nädala</w:t>
      </w:r>
      <w:r w:rsidR="00475E4C" w:rsidRPr="000425EE">
        <w:rPr>
          <w:rFonts w:ascii="Times New Roman" w:hAnsi="Times New Roman"/>
          <w:sz w:val="24"/>
        </w:rPr>
        <w:t xml:space="preserve"> </w:t>
      </w:r>
      <w:r w:rsidRPr="000425EE">
        <w:rPr>
          <w:rFonts w:ascii="Times New Roman" w:hAnsi="Times New Roman"/>
          <w:sz w:val="24"/>
        </w:rPr>
        <w:t>pikkusel koolivaheajal ja küm</w:t>
      </w:r>
      <w:r w:rsidR="00475E4C" w:rsidRPr="000425EE">
        <w:rPr>
          <w:rFonts w:ascii="Times New Roman" w:hAnsi="Times New Roman"/>
          <w:sz w:val="24"/>
        </w:rPr>
        <w:t>me</w:t>
      </w:r>
      <w:r w:rsidRPr="000425EE">
        <w:rPr>
          <w:rFonts w:ascii="Times New Roman" w:hAnsi="Times New Roman"/>
          <w:sz w:val="24"/>
        </w:rPr>
        <w:t xml:space="preserve"> kalendripäeva kahe nädala pikkusel koolivaheajal.</w:t>
      </w:r>
      <w:r w:rsidR="00194C8A" w:rsidRPr="000425EE">
        <w:rPr>
          <w:rFonts w:ascii="Times New Roman" w:hAnsi="Times New Roman"/>
          <w:sz w:val="24"/>
        </w:rPr>
        <w:t xml:space="preserve"> Näiteks </w:t>
      </w:r>
      <w:r w:rsidR="00326910" w:rsidRPr="000425EE">
        <w:rPr>
          <w:rFonts w:ascii="Times New Roman" w:hAnsi="Times New Roman"/>
          <w:sz w:val="24"/>
        </w:rPr>
        <w:lastRenderedPageBreak/>
        <w:t>kui kahe nädala pikkune</w:t>
      </w:r>
      <w:r w:rsidR="00C169ED" w:rsidRPr="000425EE">
        <w:rPr>
          <w:rFonts w:ascii="Times New Roman" w:hAnsi="Times New Roman"/>
          <w:sz w:val="24"/>
        </w:rPr>
        <w:t xml:space="preserve"> koolivaheaeg </w:t>
      </w:r>
      <w:r w:rsidR="00326910" w:rsidRPr="000425EE">
        <w:rPr>
          <w:rFonts w:ascii="Times New Roman" w:hAnsi="Times New Roman"/>
          <w:sz w:val="24"/>
        </w:rPr>
        <w:t>kestab</w:t>
      </w:r>
      <w:r w:rsidR="00C169ED" w:rsidRPr="000425EE">
        <w:rPr>
          <w:rFonts w:ascii="Times New Roman" w:hAnsi="Times New Roman"/>
          <w:sz w:val="24"/>
        </w:rPr>
        <w:t xml:space="preserve"> 22.12.2025 kuni 04.01.2026</w:t>
      </w:r>
      <w:r w:rsidR="00326910" w:rsidRPr="000425EE">
        <w:rPr>
          <w:rFonts w:ascii="Times New Roman" w:hAnsi="Times New Roman"/>
          <w:sz w:val="24"/>
        </w:rPr>
        <w:t>, saab seadu</w:t>
      </w:r>
      <w:r w:rsidR="00D77E00" w:rsidRPr="000425EE">
        <w:rPr>
          <w:rFonts w:ascii="Times New Roman" w:hAnsi="Times New Roman"/>
          <w:sz w:val="24"/>
        </w:rPr>
        <w:t xml:space="preserve">slik esindaja </w:t>
      </w:r>
      <w:r w:rsidR="00E26CCF" w:rsidRPr="000425EE">
        <w:rPr>
          <w:rFonts w:ascii="Times New Roman" w:hAnsi="Times New Roman"/>
          <w:sz w:val="24"/>
        </w:rPr>
        <w:t xml:space="preserve">anda nõusoleku, et </w:t>
      </w:r>
      <w:r w:rsidR="00941968" w:rsidRPr="000425EE">
        <w:rPr>
          <w:rFonts w:ascii="Times New Roman" w:hAnsi="Times New Roman"/>
          <w:sz w:val="24"/>
        </w:rPr>
        <w:t>alaealine</w:t>
      </w:r>
      <w:r w:rsidR="00E26CCF" w:rsidRPr="000425EE">
        <w:rPr>
          <w:rFonts w:ascii="Times New Roman" w:hAnsi="Times New Roman"/>
          <w:sz w:val="24"/>
        </w:rPr>
        <w:t xml:space="preserve"> töötab selle aja kestel kuni </w:t>
      </w:r>
      <w:r w:rsidR="005E7BB2" w:rsidRPr="000425EE">
        <w:rPr>
          <w:rFonts w:ascii="Times New Roman" w:hAnsi="Times New Roman"/>
          <w:sz w:val="24"/>
        </w:rPr>
        <w:t>kümnel päeval</w:t>
      </w:r>
      <w:r w:rsidR="00E26CCF" w:rsidRPr="000425EE">
        <w:rPr>
          <w:rFonts w:ascii="Times New Roman" w:hAnsi="Times New Roman"/>
          <w:sz w:val="24"/>
        </w:rPr>
        <w:t>.</w:t>
      </w:r>
      <w:r w:rsidRPr="000425EE">
        <w:rPr>
          <w:rFonts w:ascii="Times New Roman" w:hAnsi="Times New Roman"/>
          <w:sz w:val="24"/>
        </w:rPr>
        <w:t xml:space="preserve"> </w:t>
      </w:r>
      <w:r w:rsidR="00D82F2A" w:rsidRPr="000425EE">
        <w:rPr>
          <w:rFonts w:ascii="Times New Roman" w:hAnsi="Times New Roman"/>
          <w:sz w:val="24"/>
        </w:rPr>
        <w:t>Seejuures</w:t>
      </w:r>
      <w:r w:rsidRPr="000425EE">
        <w:rPr>
          <w:rFonts w:ascii="Times New Roman" w:hAnsi="Times New Roman"/>
          <w:sz w:val="24"/>
        </w:rPr>
        <w:t xml:space="preserve"> on oluline, et suvevaheajal võib </w:t>
      </w:r>
      <w:r w:rsidR="001733C2" w:rsidRPr="000425EE">
        <w:rPr>
          <w:rFonts w:ascii="Times New Roman" w:hAnsi="Times New Roman"/>
          <w:sz w:val="24"/>
        </w:rPr>
        <w:t>õppimiskohustuslik</w:t>
      </w:r>
      <w:r w:rsidRPr="000425EE">
        <w:rPr>
          <w:rFonts w:ascii="Times New Roman" w:hAnsi="Times New Roman"/>
          <w:sz w:val="24"/>
        </w:rPr>
        <w:t xml:space="preserve"> alaealine töötada rohkem kui pool </w:t>
      </w:r>
      <w:r w:rsidR="00497A24" w:rsidRPr="000425EE">
        <w:rPr>
          <w:rFonts w:ascii="Times New Roman" w:hAnsi="Times New Roman"/>
          <w:sz w:val="24"/>
        </w:rPr>
        <w:t>kooli</w:t>
      </w:r>
      <w:r w:rsidRPr="000425EE">
        <w:rPr>
          <w:rFonts w:ascii="Times New Roman" w:hAnsi="Times New Roman"/>
          <w:sz w:val="24"/>
        </w:rPr>
        <w:t xml:space="preserve">vaheaja kestusest, tingimusel et </w:t>
      </w:r>
      <w:r w:rsidR="006C7EF1" w:rsidRPr="000425EE">
        <w:rPr>
          <w:rFonts w:ascii="Times New Roman" w:hAnsi="Times New Roman"/>
          <w:sz w:val="24"/>
        </w:rPr>
        <w:t xml:space="preserve">suvevaheajast </w:t>
      </w:r>
      <w:r w:rsidRPr="000425EE">
        <w:rPr>
          <w:rFonts w:ascii="Times New Roman" w:hAnsi="Times New Roman"/>
          <w:sz w:val="24"/>
        </w:rPr>
        <w:t>vähemalt neli järjestikust nädalat</w:t>
      </w:r>
      <w:r w:rsidR="007E12B9" w:rsidRPr="000425EE">
        <w:rPr>
          <w:rFonts w:ascii="Times New Roman" w:hAnsi="Times New Roman"/>
          <w:sz w:val="24"/>
        </w:rPr>
        <w:t xml:space="preserve">, s.o </w:t>
      </w:r>
      <w:r w:rsidRPr="000425EE">
        <w:rPr>
          <w:rFonts w:ascii="Times New Roman" w:hAnsi="Times New Roman"/>
          <w:sz w:val="24"/>
        </w:rPr>
        <w:t>28 kalendripäeva</w:t>
      </w:r>
      <w:r w:rsidR="007E12B9" w:rsidRPr="000425EE">
        <w:rPr>
          <w:rFonts w:ascii="Times New Roman" w:hAnsi="Times New Roman"/>
          <w:sz w:val="24"/>
        </w:rPr>
        <w:t>,</w:t>
      </w:r>
      <w:r w:rsidRPr="000425EE">
        <w:rPr>
          <w:rFonts w:ascii="Times New Roman" w:hAnsi="Times New Roman"/>
          <w:sz w:val="24"/>
        </w:rPr>
        <w:t xml:space="preserve"> jääb puhk</w:t>
      </w:r>
      <w:r w:rsidR="00D82F2A" w:rsidRPr="000425EE">
        <w:rPr>
          <w:rFonts w:ascii="Times New Roman" w:hAnsi="Times New Roman"/>
          <w:sz w:val="24"/>
        </w:rPr>
        <w:t>amiseks.</w:t>
      </w:r>
      <w:r w:rsidR="00493200" w:rsidRPr="000425EE">
        <w:rPr>
          <w:rFonts w:ascii="Times New Roman" w:hAnsi="Times New Roman"/>
          <w:sz w:val="24"/>
        </w:rPr>
        <w:t xml:space="preserve"> </w:t>
      </w:r>
      <w:r w:rsidR="007E12B9" w:rsidRPr="000425EE">
        <w:rPr>
          <w:rFonts w:ascii="Times New Roman" w:hAnsi="Times New Roman"/>
          <w:sz w:val="24"/>
        </w:rPr>
        <w:t>Vähemalt neljanädalase puhkamise nõue</w:t>
      </w:r>
      <w:r w:rsidR="00497A24" w:rsidRPr="000425EE">
        <w:rPr>
          <w:rFonts w:ascii="Times New Roman" w:hAnsi="Times New Roman"/>
          <w:sz w:val="24"/>
        </w:rPr>
        <w:t xml:space="preserve"> suvevaheajal</w:t>
      </w:r>
      <w:r w:rsidR="007E12B9" w:rsidRPr="000425EE">
        <w:rPr>
          <w:rFonts w:ascii="Times New Roman" w:hAnsi="Times New Roman"/>
          <w:sz w:val="24"/>
        </w:rPr>
        <w:t xml:space="preserve"> tuleneb Euroopa sotsiaalhartale antud Euroopa Sotsiaalõiguste </w:t>
      </w:r>
      <w:r w:rsidR="00497A24" w:rsidRPr="000425EE">
        <w:rPr>
          <w:rFonts w:ascii="Times New Roman" w:hAnsi="Times New Roman"/>
          <w:sz w:val="24"/>
        </w:rPr>
        <w:t>K</w:t>
      </w:r>
      <w:r w:rsidR="007E12B9" w:rsidRPr="000425EE">
        <w:rPr>
          <w:rFonts w:ascii="Times New Roman" w:hAnsi="Times New Roman"/>
          <w:sz w:val="24"/>
        </w:rPr>
        <w:t>omitee järeldustest</w:t>
      </w:r>
      <w:r w:rsidR="007E12B9" w:rsidRPr="000425EE">
        <w:rPr>
          <w:rStyle w:val="FootnoteReference"/>
          <w:rFonts w:ascii="Times New Roman" w:hAnsi="Times New Roman"/>
          <w:sz w:val="24"/>
        </w:rPr>
        <w:footnoteReference w:id="11"/>
      </w:r>
      <w:r w:rsidR="007E12B9" w:rsidRPr="000425EE">
        <w:rPr>
          <w:rFonts w:ascii="Times New Roman" w:hAnsi="Times New Roman"/>
          <w:sz w:val="24"/>
        </w:rPr>
        <w:t>.</w:t>
      </w:r>
    </w:p>
    <w:p w14:paraId="57F25A9A" w14:textId="77777777" w:rsidR="001C7832" w:rsidRPr="000425EE" w:rsidRDefault="001C7832" w:rsidP="00201FF4">
      <w:pPr>
        <w:rPr>
          <w:rFonts w:ascii="Times New Roman" w:hAnsi="Times New Roman"/>
          <w:b/>
          <w:sz w:val="24"/>
        </w:rPr>
      </w:pPr>
    </w:p>
    <w:p w14:paraId="21D0E820" w14:textId="3E2DE16F" w:rsidR="001C7832" w:rsidRPr="000425EE" w:rsidRDefault="00A20E34" w:rsidP="00201FF4">
      <w:pPr>
        <w:rPr>
          <w:rFonts w:ascii="Times New Roman" w:hAnsi="Times New Roman"/>
          <w:sz w:val="24"/>
        </w:rPr>
      </w:pPr>
      <w:r w:rsidRPr="000425EE">
        <w:rPr>
          <w:rFonts w:ascii="Times New Roman" w:hAnsi="Times New Roman"/>
          <w:sz w:val="24"/>
        </w:rPr>
        <w:t>M</w:t>
      </w:r>
      <w:r w:rsidR="001F45A3" w:rsidRPr="000425EE">
        <w:rPr>
          <w:rFonts w:ascii="Times New Roman" w:hAnsi="Times New Roman"/>
          <w:sz w:val="24"/>
        </w:rPr>
        <w:t xml:space="preserve">uudatusega </w:t>
      </w:r>
      <w:r w:rsidR="00493200" w:rsidRPr="000425EE">
        <w:rPr>
          <w:rFonts w:ascii="Times New Roman" w:hAnsi="Times New Roman"/>
          <w:sz w:val="24"/>
        </w:rPr>
        <w:t>võimaldatakse</w:t>
      </w:r>
      <w:r w:rsidR="001F45A3" w:rsidRPr="000425EE">
        <w:rPr>
          <w:rFonts w:ascii="Times New Roman" w:hAnsi="Times New Roman"/>
          <w:sz w:val="24"/>
        </w:rPr>
        <w:t xml:space="preserve"> </w:t>
      </w:r>
      <w:r w:rsidR="00D06400" w:rsidRPr="000425EE">
        <w:rPr>
          <w:rFonts w:ascii="Times New Roman" w:hAnsi="Times New Roman"/>
          <w:sz w:val="24"/>
        </w:rPr>
        <w:t>alaealise</w:t>
      </w:r>
      <w:r w:rsidR="00493200" w:rsidRPr="000425EE">
        <w:rPr>
          <w:rFonts w:ascii="Times New Roman" w:hAnsi="Times New Roman"/>
          <w:sz w:val="24"/>
        </w:rPr>
        <w:t>l</w:t>
      </w:r>
      <w:r w:rsidR="001F45A3" w:rsidRPr="000425EE">
        <w:rPr>
          <w:rFonts w:ascii="Times New Roman" w:hAnsi="Times New Roman"/>
          <w:sz w:val="24"/>
        </w:rPr>
        <w:t xml:space="preserve"> töötada koolivaheaegadel senisest pikema ajavahemiku jooksul, </w:t>
      </w:r>
      <w:r w:rsidR="00705314" w:rsidRPr="000425EE">
        <w:rPr>
          <w:rFonts w:ascii="Times New Roman" w:hAnsi="Times New Roman"/>
          <w:sz w:val="24"/>
        </w:rPr>
        <w:t>kehtestades</w:t>
      </w:r>
      <w:r w:rsidR="001F45A3" w:rsidRPr="000425EE">
        <w:rPr>
          <w:rFonts w:ascii="Times New Roman" w:hAnsi="Times New Roman"/>
          <w:sz w:val="24"/>
        </w:rPr>
        <w:t xml:space="preserve"> samas selged </w:t>
      </w:r>
      <w:r w:rsidR="00493200" w:rsidRPr="000425EE">
        <w:rPr>
          <w:rFonts w:ascii="Times New Roman" w:hAnsi="Times New Roman"/>
          <w:sz w:val="24"/>
        </w:rPr>
        <w:t xml:space="preserve">töötamise aja </w:t>
      </w:r>
      <w:r w:rsidR="001F45A3" w:rsidRPr="000425EE">
        <w:rPr>
          <w:rFonts w:ascii="Times New Roman" w:hAnsi="Times New Roman"/>
          <w:sz w:val="24"/>
        </w:rPr>
        <w:t xml:space="preserve">ülempiirid, mis tagavad </w:t>
      </w:r>
      <w:r w:rsidR="001733C2" w:rsidRPr="000425EE">
        <w:rPr>
          <w:rFonts w:ascii="Times New Roman" w:hAnsi="Times New Roman"/>
          <w:sz w:val="24"/>
        </w:rPr>
        <w:t>õppimiskohustuslikule</w:t>
      </w:r>
      <w:r w:rsidR="001F45A3" w:rsidRPr="000425EE">
        <w:rPr>
          <w:rFonts w:ascii="Times New Roman" w:hAnsi="Times New Roman"/>
          <w:sz w:val="24"/>
        </w:rPr>
        <w:t xml:space="preserve"> alaealisele piisava puhkeaja säilimise ja väljapuhkamise järgmiseks õppeperioodiks</w:t>
      </w:r>
      <w:r w:rsidR="00D82F2A" w:rsidRPr="000425EE">
        <w:rPr>
          <w:rFonts w:ascii="Times New Roman" w:hAnsi="Times New Roman"/>
          <w:sz w:val="24"/>
        </w:rPr>
        <w:t>, et koo</w:t>
      </w:r>
      <w:r w:rsidR="00D06400" w:rsidRPr="000425EE">
        <w:rPr>
          <w:rFonts w:ascii="Times New Roman" w:hAnsi="Times New Roman"/>
          <w:sz w:val="24"/>
        </w:rPr>
        <w:t>lis käivat</w:t>
      </w:r>
      <w:r w:rsidR="00D82F2A" w:rsidRPr="000425EE">
        <w:rPr>
          <w:rFonts w:ascii="Times New Roman" w:hAnsi="Times New Roman"/>
          <w:sz w:val="24"/>
        </w:rPr>
        <w:t>e alaealiste töötamine koolivaheaegadel ei ohustaks nende tervist ega</w:t>
      </w:r>
      <w:r w:rsidR="00D06400" w:rsidRPr="000425EE">
        <w:rPr>
          <w:rFonts w:ascii="Times New Roman" w:hAnsi="Times New Roman"/>
          <w:sz w:val="24"/>
        </w:rPr>
        <w:t xml:space="preserve"> takistaks hariduse omandamist või</w:t>
      </w:r>
      <w:r w:rsidR="00D82F2A" w:rsidRPr="000425EE">
        <w:rPr>
          <w:rFonts w:ascii="Times New Roman" w:hAnsi="Times New Roman"/>
          <w:sz w:val="24"/>
        </w:rPr>
        <w:t xml:space="preserve"> kahjustaks nende võimet õppetööst täiel määral kasu saada. </w:t>
      </w:r>
      <w:r w:rsidR="008F54D9" w:rsidRPr="000425EE">
        <w:rPr>
          <w:rFonts w:ascii="Times New Roman" w:hAnsi="Times New Roman"/>
          <w:sz w:val="24"/>
        </w:rPr>
        <w:t xml:space="preserve">Tööandjal on </w:t>
      </w:r>
      <w:r w:rsidR="0008441E" w:rsidRPr="000425EE">
        <w:rPr>
          <w:rFonts w:ascii="Times New Roman" w:hAnsi="Times New Roman"/>
          <w:sz w:val="24"/>
        </w:rPr>
        <w:t xml:space="preserve">alaealise töölevõtmisel </w:t>
      </w:r>
      <w:r w:rsidR="008F54D9" w:rsidRPr="000425EE">
        <w:rPr>
          <w:rFonts w:ascii="Times New Roman" w:hAnsi="Times New Roman"/>
          <w:sz w:val="24"/>
        </w:rPr>
        <w:t xml:space="preserve">kohustus jälgida, et alaealise töötamise </w:t>
      </w:r>
      <w:r w:rsidR="00611ECF" w:rsidRPr="000425EE">
        <w:rPr>
          <w:rFonts w:ascii="Times New Roman" w:hAnsi="Times New Roman"/>
          <w:sz w:val="24"/>
        </w:rPr>
        <w:t>periood</w:t>
      </w:r>
      <w:r w:rsidR="008F54D9" w:rsidRPr="000425EE">
        <w:rPr>
          <w:rFonts w:ascii="Times New Roman" w:hAnsi="Times New Roman"/>
          <w:sz w:val="24"/>
        </w:rPr>
        <w:t xml:space="preserve"> ei ületaks seaduses iga koolivaheaja kohta sätestatud maksimaalset</w:t>
      </w:r>
      <w:r w:rsidR="00BE50D0" w:rsidRPr="000425EE">
        <w:rPr>
          <w:rFonts w:ascii="Times New Roman" w:hAnsi="Times New Roman"/>
          <w:sz w:val="24"/>
        </w:rPr>
        <w:t xml:space="preserve"> lubatud</w:t>
      </w:r>
      <w:r w:rsidR="008F54D9" w:rsidRPr="000425EE">
        <w:rPr>
          <w:rFonts w:ascii="Times New Roman" w:hAnsi="Times New Roman"/>
          <w:sz w:val="24"/>
        </w:rPr>
        <w:t xml:space="preserve"> töötamise kestust.</w:t>
      </w:r>
      <w:r w:rsidR="00164D90" w:rsidRPr="000425EE">
        <w:rPr>
          <w:rFonts w:ascii="Times New Roman" w:hAnsi="Times New Roman"/>
          <w:sz w:val="24"/>
        </w:rPr>
        <w:t xml:space="preserve"> </w:t>
      </w:r>
      <w:r w:rsidR="001F45A3" w:rsidRPr="000425EE">
        <w:rPr>
          <w:rFonts w:ascii="Times New Roman" w:hAnsi="Times New Roman"/>
          <w:sz w:val="24"/>
        </w:rPr>
        <w:t xml:space="preserve">Muudatus </w:t>
      </w:r>
      <w:r w:rsidR="00493200" w:rsidRPr="000425EE">
        <w:rPr>
          <w:rFonts w:ascii="Times New Roman" w:hAnsi="Times New Roman"/>
          <w:sz w:val="24"/>
        </w:rPr>
        <w:t>annab võimaluse</w:t>
      </w:r>
      <w:r w:rsidR="001F45A3" w:rsidRPr="000425EE">
        <w:rPr>
          <w:rFonts w:ascii="Times New Roman" w:hAnsi="Times New Roman"/>
          <w:sz w:val="24"/>
        </w:rPr>
        <w:t xml:space="preserve"> alaealisel paindlikumalt töökogemust omandada, säilitades samas tasakaalu töö ja puhk</w:t>
      </w:r>
      <w:r w:rsidR="00D82F2A" w:rsidRPr="000425EE">
        <w:rPr>
          <w:rFonts w:ascii="Times New Roman" w:hAnsi="Times New Roman"/>
          <w:sz w:val="24"/>
        </w:rPr>
        <w:t>amise</w:t>
      </w:r>
      <w:r w:rsidR="001F45A3" w:rsidRPr="000425EE">
        <w:rPr>
          <w:rFonts w:ascii="Times New Roman" w:hAnsi="Times New Roman"/>
          <w:sz w:val="24"/>
        </w:rPr>
        <w:t xml:space="preserve"> vahel.</w:t>
      </w:r>
      <w:r w:rsidR="00120E6E" w:rsidRPr="000425EE">
        <w:rPr>
          <w:rFonts w:ascii="Times New Roman" w:hAnsi="Times New Roman"/>
          <w:sz w:val="24"/>
        </w:rPr>
        <w:t xml:space="preserve"> Õppimine ja hariduse omandamine on alaealise kõige olulisem kohustus ja õigus.</w:t>
      </w:r>
      <w:r w:rsidR="00191CCF" w:rsidRPr="000425EE">
        <w:rPr>
          <w:rFonts w:ascii="Times New Roman" w:hAnsi="Times New Roman"/>
          <w:sz w:val="24"/>
        </w:rPr>
        <w:t xml:space="preserve"> </w:t>
      </w:r>
      <w:r w:rsidR="00B925AD" w:rsidRPr="000425EE">
        <w:rPr>
          <w:rFonts w:ascii="Times New Roman" w:hAnsi="Times New Roman"/>
          <w:sz w:val="24"/>
        </w:rPr>
        <w:t>Muudatuse e</w:t>
      </w:r>
      <w:r w:rsidR="00191CCF" w:rsidRPr="000425EE">
        <w:rPr>
          <w:rFonts w:ascii="Times New Roman" w:hAnsi="Times New Roman"/>
          <w:sz w:val="24"/>
        </w:rPr>
        <w:t xml:space="preserve">esmärk on pakkuda alaealistele </w:t>
      </w:r>
      <w:r w:rsidR="00B925AD" w:rsidRPr="000425EE">
        <w:rPr>
          <w:rFonts w:ascii="Times New Roman" w:hAnsi="Times New Roman"/>
          <w:sz w:val="24"/>
        </w:rPr>
        <w:t>senisest rohkem</w:t>
      </w:r>
      <w:r w:rsidR="00191CCF" w:rsidRPr="000425EE">
        <w:rPr>
          <w:rFonts w:ascii="Times New Roman" w:hAnsi="Times New Roman"/>
          <w:sz w:val="24"/>
        </w:rPr>
        <w:t xml:space="preserve"> võimalusi esimese töökogemuse saamiseks viisil, mis ei takista</w:t>
      </w:r>
      <w:r w:rsidR="00493200" w:rsidRPr="000425EE">
        <w:rPr>
          <w:rFonts w:ascii="Times New Roman" w:hAnsi="Times New Roman"/>
          <w:sz w:val="24"/>
        </w:rPr>
        <w:t>ks</w:t>
      </w:r>
      <w:r w:rsidR="00191CCF" w:rsidRPr="000425EE">
        <w:rPr>
          <w:rFonts w:ascii="Times New Roman" w:hAnsi="Times New Roman"/>
          <w:sz w:val="24"/>
        </w:rPr>
        <w:t xml:space="preserve"> nende õpinguid</w:t>
      </w:r>
      <w:r w:rsidR="00164D90" w:rsidRPr="000425EE">
        <w:rPr>
          <w:rFonts w:ascii="Times New Roman" w:hAnsi="Times New Roman"/>
          <w:sz w:val="24"/>
        </w:rPr>
        <w:t xml:space="preserve"> ja</w:t>
      </w:r>
      <w:r w:rsidR="001733C2" w:rsidRPr="000425EE">
        <w:rPr>
          <w:rFonts w:ascii="Times New Roman" w:hAnsi="Times New Roman"/>
          <w:sz w:val="24"/>
        </w:rPr>
        <w:t xml:space="preserve"> õppimiskohustuse</w:t>
      </w:r>
      <w:r w:rsidR="00164D90" w:rsidRPr="000425EE">
        <w:rPr>
          <w:rFonts w:ascii="Times New Roman" w:hAnsi="Times New Roman"/>
          <w:sz w:val="24"/>
        </w:rPr>
        <w:t xml:space="preserve"> täitmist.</w:t>
      </w:r>
    </w:p>
    <w:p w14:paraId="0FB7907E" w14:textId="77777777" w:rsidR="00FE132E" w:rsidRPr="000425EE" w:rsidRDefault="00FE132E" w:rsidP="00201FF4">
      <w:pPr>
        <w:rPr>
          <w:rFonts w:ascii="Times New Roman" w:hAnsi="Times New Roman"/>
          <w:sz w:val="24"/>
        </w:rPr>
      </w:pPr>
    </w:p>
    <w:p w14:paraId="0789C83E" w14:textId="38CDBA63" w:rsidR="003D5994" w:rsidRPr="000425EE" w:rsidRDefault="001D1C4E" w:rsidP="00201FF4">
      <w:pPr>
        <w:rPr>
          <w:rFonts w:ascii="Times New Roman" w:hAnsi="Times New Roman"/>
          <w:sz w:val="24"/>
        </w:rPr>
      </w:pPr>
      <w:r w:rsidRPr="000425EE">
        <w:rPr>
          <w:rFonts w:ascii="Times New Roman" w:hAnsi="Times New Roman"/>
          <w:b/>
          <w:bCs/>
          <w:sz w:val="24"/>
        </w:rPr>
        <w:t xml:space="preserve">Eelnõu punktiga </w:t>
      </w:r>
      <w:r w:rsidR="00810417" w:rsidRPr="000425EE">
        <w:rPr>
          <w:rFonts w:ascii="Times New Roman" w:hAnsi="Times New Roman"/>
          <w:b/>
          <w:bCs/>
          <w:sz w:val="24"/>
        </w:rPr>
        <w:t>4</w:t>
      </w:r>
      <w:r w:rsidR="00E243F5" w:rsidRPr="000425EE">
        <w:rPr>
          <w:rFonts w:ascii="Times New Roman" w:hAnsi="Times New Roman"/>
          <w:sz w:val="24"/>
        </w:rPr>
        <w:t xml:space="preserve"> asendatakse TLS-i § 8 lõikes 3 sõna „kümne“ sõnaga </w:t>
      </w:r>
      <w:r w:rsidR="00283830" w:rsidRPr="000425EE">
        <w:rPr>
          <w:rFonts w:ascii="Times New Roman" w:hAnsi="Times New Roman"/>
          <w:sz w:val="24"/>
        </w:rPr>
        <w:t>„</w:t>
      </w:r>
      <w:r w:rsidR="00FB0CB9" w:rsidRPr="000425EE">
        <w:rPr>
          <w:rFonts w:ascii="Times New Roman" w:hAnsi="Times New Roman"/>
          <w:sz w:val="24"/>
        </w:rPr>
        <w:t>kahe</w:t>
      </w:r>
      <w:r w:rsidR="00E243F5" w:rsidRPr="000425EE">
        <w:rPr>
          <w:rFonts w:ascii="Times New Roman" w:hAnsi="Times New Roman"/>
          <w:sz w:val="24"/>
        </w:rPr>
        <w:t>“.</w:t>
      </w:r>
      <w:r w:rsidR="003D5994" w:rsidRPr="000425EE">
        <w:rPr>
          <w:rFonts w:ascii="Times New Roman" w:hAnsi="Times New Roman"/>
          <w:sz w:val="24"/>
        </w:rPr>
        <w:t xml:space="preserve"> Seega on TLS</w:t>
      </w:r>
      <w:r w:rsidR="0015421D" w:rsidRPr="000425EE">
        <w:rPr>
          <w:rFonts w:ascii="Times New Roman" w:hAnsi="Times New Roman"/>
          <w:sz w:val="24"/>
        </w:rPr>
        <w:t>-i</w:t>
      </w:r>
      <w:r w:rsidR="003D5994" w:rsidRPr="000425EE">
        <w:rPr>
          <w:rFonts w:ascii="Times New Roman" w:hAnsi="Times New Roman"/>
          <w:sz w:val="24"/>
        </w:rPr>
        <w:t xml:space="preserve"> §</w:t>
      </w:r>
      <w:r w:rsidR="003B7D02">
        <w:rPr>
          <w:rFonts w:ascii="Times New Roman" w:hAnsi="Times New Roman"/>
          <w:sz w:val="24"/>
        </w:rPr>
        <w:t> </w:t>
      </w:r>
      <w:r w:rsidR="003D5994" w:rsidRPr="000425EE">
        <w:rPr>
          <w:rFonts w:ascii="Times New Roman" w:hAnsi="Times New Roman"/>
          <w:sz w:val="24"/>
        </w:rPr>
        <w:t xml:space="preserve">8 lõike 3 uus sõnastus järgmine: </w:t>
      </w:r>
      <w:r w:rsidR="00E46623" w:rsidRPr="000425EE">
        <w:rPr>
          <w:rFonts w:ascii="Times New Roman" w:hAnsi="Times New Roman"/>
          <w:sz w:val="24"/>
        </w:rPr>
        <w:t>„</w:t>
      </w:r>
      <w:r w:rsidR="003D5994" w:rsidRPr="000425EE">
        <w:rPr>
          <w:rFonts w:ascii="Times New Roman" w:hAnsi="Times New Roman"/>
          <w:sz w:val="24"/>
        </w:rPr>
        <w:t xml:space="preserve">Tööandja ei tohi lubada tööle 7–12-aastast alaealist enne </w:t>
      </w:r>
      <w:r w:rsidR="00FB0CB9" w:rsidRPr="000425EE">
        <w:rPr>
          <w:rFonts w:ascii="Times New Roman" w:hAnsi="Times New Roman"/>
          <w:sz w:val="24"/>
        </w:rPr>
        <w:t>kahe</w:t>
      </w:r>
      <w:r w:rsidR="003D5994" w:rsidRPr="000425EE">
        <w:rPr>
          <w:rFonts w:ascii="Times New Roman" w:hAnsi="Times New Roman"/>
          <w:sz w:val="24"/>
        </w:rPr>
        <w:t xml:space="preserve"> tööpäeva möödumist alaealise registreerimisest maksukorralduse seaduse </w:t>
      </w:r>
      <w:r w:rsidR="002257A2" w:rsidRPr="000425EE">
        <w:rPr>
          <w:rFonts w:ascii="Times New Roman" w:hAnsi="Times New Roman"/>
          <w:sz w:val="24"/>
        </w:rPr>
        <w:t>§</w:t>
      </w:r>
      <w:r w:rsidR="002257A2" w:rsidRPr="000425EE">
        <w:rPr>
          <w:rFonts w:ascii="Times New Roman" w:hAnsi="Times New Roman"/>
          <w:sz w:val="24"/>
        </w:rPr>
        <w:noBreakHyphen/>
      </w:r>
      <w:r w:rsidR="003D5994" w:rsidRPr="000425EE">
        <w:rPr>
          <w:rFonts w:ascii="Times New Roman" w:hAnsi="Times New Roman"/>
          <w:sz w:val="24"/>
        </w:rPr>
        <w:t>s 25</w:t>
      </w:r>
      <w:r w:rsidR="003D5994" w:rsidRPr="000425EE">
        <w:rPr>
          <w:rFonts w:ascii="Times New Roman" w:hAnsi="Times New Roman"/>
          <w:sz w:val="24"/>
          <w:vertAlign w:val="superscript"/>
        </w:rPr>
        <w:t>1</w:t>
      </w:r>
      <w:r w:rsidR="003D5994" w:rsidRPr="000425EE">
        <w:rPr>
          <w:rFonts w:ascii="Times New Roman" w:hAnsi="Times New Roman"/>
          <w:sz w:val="24"/>
        </w:rPr>
        <w:t> sätestatud töötamise registris.“</w:t>
      </w:r>
    </w:p>
    <w:p w14:paraId="114799DA" w14:textId="77777777" w:rsidR="003D5994" w:rsidRPr="000425EE" w:rsidRDefault="003D5994" w:rsidP="00201FF4">
      <w:pPr>
        <w:rPr>
          <w:rFonts w:ascii="Times New Roman" w:hAnsi="Times New Roman"/>
          <w:sz w:val="24"/>
        </w:rPr>
      </w:pPr>
    </w:p>
    <w:p w14:paraId="03748DBD" w14:textId="38B615C8" w:rsidR="001C7832" w:rsidRPr="000425EE" w:rsidRDefault="00D80C3E" w:rsidP="00201FF4">
      <w:pPr>
        <w:rPr>
          <w:rFonts w:ascii="Times New Roman" w:hAnsi="Times New Roman"/>
          <w:sz w:val="24"/>
        </w:rPr>
      </w:pPr>
      <w:r w:rsidRPr="000425EE">
        <w:rPr>
          <w:rFonts w:ascii="Times New Roman" w:hAnsi="Times New Roman"/>
          <w:sz w:val="24"/>
        </w:rPr>
        <w:t xml:space="preserve">Enne </w:t>
      </w:r>
      <w:r w:rsidR="00242BA2" w:rsidRPr="000425EE">
        <w:rPr>
          <w:rFonts w:ascii="Times New Roman" w:hAnsi="Times New Roman"/>
          <w:sz w:val="24"/>
        </w:rPr>
        <w:t>7–12-aastase alaealisega töölepingu sõlmimis</w:t>
      </w:r>
      <w:r w:rsidRPr="000425EE">
        <w:rPr>
          <w:rFonts w:ascii="Times New Roman" w:hAnsi="Times New Roman"/>
          <w:sz w:val="24"/>
        </w:rPr>
        <w:t>t</w:t>
      </w:r>
      <w:r w:rsidR="00242BA2" w:rsidRPr="000425EE">
        <w:rPr>
          <w:rFonts w:ascii="Times New Roman" w:hAnsi="Times New Roman"/>
          <w:sz w:val="24"/>
        </w:rPr>
        <w:t xml:space="preserve"> on lisaks seadusliku esindaja nõusolekule nõutav Tööinspektsiooni nõusolek. </w:t>
      </w:r>
      <w:r w:rsidR="00E243F5" w:rsidRPr="000425EE">
        <w:rPr>
          <w:rFonts w:ascii="Times New Roman" w:hAnsi="Times New Roman"/>
          <w:sz w:val="24"/>
        </w:rPr>
        <w:t>TLS</w:t>
      </w:r>
      <w:r w:rsidR="00A20E34" w:rsidRPr="000425EE">
        <w:rPr>
          <w:rFonts w:ascii="Times New Roman" w:hAnsi="Times New Roman"/>
          <w:sz w:val="24"/>
        </w:rPr>
        <w:t>-i</w:t>
      </w:r>
      <w:r w:rsidR="00E243F5" w:rsidRPr="000425EE">
        <w:rPr>
          <w:rFonts w:ascii="Times New Roman" w:hAnsi="Times New Roman"/>
          <w:sz w:val="24"/>
        </w:rPr>
        <w:t xml:space="preserve"> § 8 lõigetega 3–8 on kehtestatud üksikasjalik </w:t>
      </w:r>
      <w:r w:rsidR="00AD2BF7" w:rsidRPr="000425EE">
        <w:rPr>
          <w:rFonts w:ascii="Times New Roman" w:hAnsi="Times New Roman"/>
          <w:sz w:val="24"/>
        </w:rPr>
        <w:t>kord</w:t>
      </w:r>
      <w:r w:rsidR="00E243F5" w:rsidRPr="000425EE">
        <w:rPr>
          <w:rFonts w:ascii="Times New Roman" w:hAnsi="Times New Roman"/>
          <w:sz w:val="24"/>
        </w:rPr>
        <w:t xml:space="preserve"> selle kohta, kuidas Tööinspektsioon kontrollib 7–12-aastase alaealise tööle lubamist. </w:t>
      </w:r>
      <w:r w:rsidR="00AD2BF7" w:rsidRPr="000425EE">
        <w:rPr>
          <w:rFonts w:ascii="Times New Roman" w:hAnsi="Times New Roman"/>
          <w:sz w:val="24"/>
        </w:rPr>
        <w:t>TLS</w:t>
      </w:r>
      <w:r w:rsidR="00F7372F" w:rsidRPr="000425EE">
        <w:rPr>
          <w:rFonts w:ascii="Times New Roman" w:hAnsi="Times New Roman"/>
          <w:sz w:val="24"/>
        </w:rPr>
        <w:noBreakHyphen/>
      </w:r>
      <w:r w:rsidR="00AD2BF7" w:rsidRPr="000425EE">
        <w:rPr>
          <w:rFonts w:ascii="Times New Roman" w:hAnsi="Times New Roman"/>
          <w:sz w:val="24"/>
        </w:rPr>
        <w:t xml:space="preserve">i § 8 lõike 4 </w:t>
      </w:r>
      <w:r w:rsidR="003B7D02">
        <w:rPr>
          <w:rFonts w:ascii="Times New Roman" w:hAnsi="Times New Roman"/>
          <w:sz w:val="24"/>
        </w:rPr>
        <w:t>kohaselt tuleb tööandjal</w:t>
      </w:r>
      <w:r w:rsidR="00E243F5" w:rsidRPr="000425EE">
        <w:rPr>
          <w:rFonts w:ascii="Times New Roman" w:hAnsi="Times New Roman"/>
          <w:sz w:val="24"/>
        </w:rPr>
        <w:t xml:space="preserve"> </w:t>
      </w:r>
      <w:r w:rsidR="000878D0" w:rsidRPr="000425EE">
        <w:rPr>
          <w:rFonts w:ascii="Times New Roman" w:hAnsi="Times New Roman"/>
          <w:sz w:val="24"/>
        </w:rPr>
        <w:t xml:space="preserve">enne 7–12-aastase </w:t>
      </w:r>
      <w:r w:rsidR="00E243F5" w:rsidRPr="000425EE">
        <w:rPr>
          <w:rFonts w:ascii="Times New Roman" w:hAnsi="Times New Roman"/>
          <w:sz w:val="24"/>
        </w:rPr>
        <w:t>alaealise töölevõtmis</w:t>
      </w:r>
      <w:r w:rsidR="000878D0" w:rsidRPr="000425EE">
        <w:rPr>
          <w:rFonts w:ascii="Times New Roman" w:hAnsi="Times New Roman"/>
          <w:sz w:val="24"/>
        </w:rPr>
        <w:t>t</w:t>
      </w:r>
      <w:r w:rsidR="00B510DC" w:rsidRPr="000425EE">
        <w:rPr>
          <w:rFonts w:ascii="Times New Roman" w:hAnsi="Times New Roman"/>
          <w:sz w:val="24"/>
        </w:rPr>
        <w:t xml:space="preserve"> </w:t>
      </w:r>
      <w:r w:rsidR="00E243F5" w:rsidRPr="000425EE">
        <w:rPr>
          <w:rFonts w:ascii="Times New Roman" w:hAnsi="Times New Roman"/>
          <w:sz w:val="24"/>
        </w:rPr>
        <w:t xml:space="preserve">taotleda </w:t>
      </w:r>
      <w:r w:rsidR="00AF7856" w:rsidRPr="000425EE">
        <w:rPr>
          <w:rFonts w:ascii="Times New Roman" w:hAnsi="Times New Roman"/>
          <w:sz w:val="24"/>
        </w:rPr>
        <w:t xml:space="preserve">selleks </w:t>
      </w:r>
      <w:r w:rsidR="00E243F5" w:rsidRPr="000425EE">
        <w:rPr>
          <w:rFonts w:ascii="Times New Roman" w:hAnsi="Times New Roman"/>
          <w:sz w:val="24"/>
        </w:rPr>
        <w:t>luba Tööinspektsioonilt. TLS</w:t>
      </w:r>
      <w:r w:rsidR="00791AFD" w:rsidRPr="000425EE">
        <w:rPr>
          <w:rFonts w:ascii="Times New Roman" w:hAnsi="Times New Roman"/>
          <w:sz w:val="24"/>
        </w:rPr>
        <w:t>-i</w:t>
      </w:r>
      <w:r w:rsidR="00E243F5" w:rsidRPr="000425EE">
        <w:rPr>
          <w:rFonts w:ascii="Times New Roman" w:hAnsi="Times New Roman"/>
          <w:sz w:val="24"/>
        </w:rPr>
        <w:t xml:space="preserve"> § 8 l</w:t>
      </w:r>
      <w:r w:rsidR="00C108D2" w:rsidRPr="000425EE">
        <w:rPr>
          <w:rFonts w:ascii="Times New Roman" w:hAnsi="Times New Roman"/>
          <w:sz w:val="24"/>
        </w:rPr>
        <w:t>õike</w:t>
      </w:r>
      <w:r w:rsidR="00E243F5" w:rsidRPr="000425EE">
        <w:rPr>
          <w:rFonts w:ascii="Times New Roman" w:hAnsi="Times New Roman"/>
          <w:sz w:val="24"/>
        </w:rPr>
        <w:t xml:space="preserve"> 3 kohaselt</w:t>
      </w:r>
      <w:r w:rsidR="00C108D2" w:rsidRPr="000425EE">
        <w:rPr>
          <w:rFonts w:ascii="Times New Roman" w:hAnsi="Times New Roman"/>
          <w:sz w:val="24"/>
        </w:rPr>
        <w:t xml:space="preserve"> ei tohi</w:t>
      </w:r>
      <w:r w:rsidR="00E243F5" w:rsidRPr="000425EE">
        <w:rPr>
          <w:rFonts w:ascii="Times New Roman" w:hAnsi="Times New Roman"/>
          <w:sz w:val="24"/>
        </w:rPr>
        <w:t xml:space="preserve"> tööandja lubada tööle 7–12-aastast alaealist enne kümne tööpäeva möödumist alaealise registreerimisest maksukorralduse seaduse §-s 25</w:t>
      </w:r>
      <w:r w:rsidR="00E243F5" w:rsidRPr="000425EE">
        <w:rPr>
          <w:rFonts w:ascii="Times New Roman" w:hAnsi="Times New Roman"/>
          <w:sz w:val="24"/>
          <w:vertAlign w:val="superscript"/>
        </w:rPr>
        <w:t>1</w:t>
      </w:r>
      <w:r w:rsidR="00E243F5" w:rsidRPr="000425EE">
        <w:rPr>
          <w:rFonts w:ascii="Times New Roman" w:hAnsi="Times New Roman"/>
          <w:sz w:val="24"/>
        </w:rPr>
        <w:t> sätestatud töötamise registris.</w:t>
      </w:r>
      <w:r w:rsidR="00242BA2" w:rsidRPr="000425EE">
        <w:rPr>
          <w:rFonts w:ascii="Times New Roman" w:hAnsi="Times New Roman"/>
          <w:sz w:val="24"/>
        </w:rPr>
        <w:t xml:space="preserve"> Seega peab</w:t>
      </w:r>
      <w:r w:rsidR="00CA40CA" w:rsidRPr="000425EE">
        <w:rPr>
          <w:rFonts w:ascii="Times New Roman" w:hAnsi="Times New Roman"/>
          <w:sz w:val="24"/>
        </w:rPr>
        <w:t xml:space="preserve"> kehtiva</w:t>
      </w:r>
      <w:r w:rsidR="00E401EE" w:rsidRPr="000425EE">
        <w:rPr>
          <w:rFonts w:ascii="Times New Roman" w:hAnsi="Times New Roman"/>
          <w:sz w:val="24"/>
        </w:rPr>
        <w:t xml:space="preserve"> seaduse kohaselt</w:t>
      </w:r>
      <w:r w:rsidR="00242BA2" w:rsidRPr="000425EE">
        <w:rPr>
          <w:rFonts w:ascii="Times New Roman" w:hAnsi="Times New Roman"/>
          <w:sz w:val="24"/>
        </w:rPr>
        <w:t xml:space="preserve"> tööandja registreerima töötamise registris 7–12-aastase lapse töötamise vähemalt kümme tööpäeva enne nimeta</w:t>
      </w:r>
      <w:r w:rsidR="00CE4384" w:rsidRPr="000425EE">
        <w:rPr>
          <w:rFonts w:ascii="Times New Roman" w:hAnsi="Times New Roman"/>
          <w:sz w:val="24"/>
        </w:rPr>
        <w:t>t</w:t>
      </w:r>
      <w:r w:rsidR="00242BA2" w:rsidRPr="000425EE">
        <w:rPr>
          <w:rFonts w:ascii="Times New Roman" w:hAnsi="Times New Roman"/>
          <w:sz w:val="24"/>
        </w:rPr>
        <w:t xml:space="preserve">ud vanuses lapse tööle asumist. Seejärel kontrollib </w:t>
      </w:r>
      <w:r w:rsidR="00EB3B7E" w:rsidRPr="000425EE">
        <w:rPr>
          <w:rFonts w:ascii="Times New Roman" w:hAnsi="Times New Roman"/>
          <w:sz w:val="24"/>
        </w:rPr>
        <w:t xml:space="preserve">Tööinspektsiooni </w:t>
      </w:r>
      <w:r w:rsidR="00242BA2" w:rsidRPr="000425EE">
        <w:rPr>
          <w:rFonts w:ascii="Times New Roman" w:hAnsi="Times New Roman"/>
          <w:sz w:val="24"/>
        </w:rPr>
        <w:t xml:space="preserve">tööinspektor kümne tööpäeva jooksul, et tegemist ei oleks alaealisele keelatud tööga, alaealise töötingimused oleksid kooskõlas seaduse nõuetega ning </w:t>
      </w:r>
      <w:r w:rsidR="00976025" w:rsidRPr="000425EE">
        <w:rPr>
          <w:rFonts w:ascii="Times New Roman" w:hAnsi="Times New Roman"/>
          <w:sz w:val="24"/>
        </w:rPr>
        <w:t xml:space="preserve">et </w:t>
      </w:r>
      <w:r w:rsidR="00242BA2" w:rsidRPr="000425EE">
        <w:rPr>
          <w:rFonts w:ascii="Times New Roman" w:hAnsi="Times New Roman"/>
          <w:sz w:val="24"/>
        </w:rPr>
        <w:t xml:space="preserve">alaealine soovib </w:t>
      </w:r>
      <w:r w:rsidR="00D4537B" w:rsidRPr="000425EE">
        <w:rPr>
          <w:rFonts w:ascii="Times New Roman" w:hAnsi="Times New Roman"/>
          <w:sz w:val="24"/>
        </w:rPr>
        <w:t>tööd</w:t>
      </w:r>
      <w:r w:rsidR="008324BF" w:rsidRPr="000425EE">
        <w:rPr>
          <w:rFonts w:ascii="Times New Roman" w:hAnsi="Times New Roman"/>
          <w:sz w:val="24"/>
        </w:rPr>
        <w:t xml:space="preserve"> </w:t>
      </w:r>
      <w:r w:rsidR="00B712AB" w:rsidRPr="000425EE">
        <w:rPr>
          <w:rFonts w:ascii="Times New Roman" w:hAnsi="Times New Roman"/>
          <w:sz w:val="24"/>
        </w:rPr>
        <w:t>teha</w:t>
      </w:r>
      <w:r w:rsidR="00242BA2" w:rsidRPr="000425EE">
        <w:rPr>
          <w:rFonts w:ascii="Times New Roman" w:hAnsi="Times New Roman"/>
          <w:sz w:val="24"/>
        </w:rPr>
        <w:t>.</w:t>
      </w:r>
    </w:p>
    <w:p w14:paraId="2244E7C6" w14:textId="77777777" w:rsidR="005A0AC9" w:rsidRPr="000425EE" w:rsidRDefault="005A0AC9" w:rsidP="00201FF4">
      <w:pPr>
        <w:rPr>
          <w:rFonts w:ascii="Times New Roman" w:hAnsi="Times New Roman"/>
          <w:b/>
          <w:sz w:val="24"/>
        </w:rPr>
      </w:pPr>
    </w:p>
    <w:p w14:paraId="03CF63D9" w14:textId="7BC7AF9D" w:rsidR="00FC4ACF" w:rsidRPr="000425EE" w:rsidRDefault="00AD2BF7" w:rsidP="00201FF4">
      <w:pPr>
        <w:rPr>
          <w:rFonts w:ascii="Times New Roman" w:hAnsi="Times New Roman"/>
          <w:sz w:val="24"/>
        </w:rPr>
      </w:pPr>
      <w:r w:rsidRPr="000425EE">
        <w:rPr>
          <w:rFonts w:ascii="Times New Roman" w:hAnsi="Times New Roman"/>
          <w:sz w:val="24"/>
        </w:rPr>
        <w:t xml:space="preserve">Muudatusega </w:t>
      </w:r>
      <w:r w:rsidR="003D5994" w:rsidRPr="000425EE">
        <w:rPr>
          <w:rFonts w:ascii="Times New Roman" w:hAnsi="Times New Roman"/>
          <w:sz w:val="24"/>
        </w:rPr>
        <w:t>lühendatakse</w:t>
      </w:r>
      <w:r w:rsidR="00EB2956" w:rsidRPr="000425EE">
        <w:rPr>
          <w:rFonts w:ascii="Times New Roman" w:hAnsi="Times New Roman"/>
          <w:sz w:val="24"/>
        </w:rPr>
        <w:t xml:space="preserve"> Tööinspektsiooni antava</w:t>
      </w:r>
      <w:r w:rsidRPr="000425EE">
        <w:rPr>
          <w:rFonts w:ascii="Times New Roman" w:hAnsi="Times New Roman"/>
          <w:sz w:val="24"/>
        </w:rPr>
        <w:t xml:space="preserve"> loa</w:t>
      </w:r>
      <w:r w:rsidR="00EB2956" w:rsidRPr="000425EE">
        <w:rPr>
          <w:rFonts w:ascii="Times New Roman" w:hAnsi="Times New Roman"/>
          <w:sz w:val="24"/>
        </w:rPr>
        <w:t xml:space="preserve"> </w:t>
      </w:r>
      <w:r w:rsidRPr="000425EE">
        <w:rPr>
          <w:rFonts w:ascii="Times New Roman" w:hAnsi="Times New Roman"/>
          <w:sz w:val="24"/>
        </w:rPr>
        <w:t>menetl</w:t>
      </w:r>
      <w:r w:rsidR="00EB2956" w:rsidRPr="000425EE">
        <w:rPr>
          <w:rFonts w:ascii="Times New Roman" w:hAnsi="Times New Roman"/>
          <w:sz w:val="24"/>
        </w:rPr>
        <w:t>emi</w:t>
      </w:r>
      <w:r w:rsidRPr="000425EE">
        <w:rPr>
          <w:rFonts w:ascii="Times New Roman" w:hAnsi="Times New Roman"/>
          <w:sz w:val="24"/>
        </w:rPr>
        <w:t xml:space="preserve">se </w:t>
      </w:r>
      <w:r w:rsidR="00FC4ACF" w:rsidRPr="000425EE">
        <w:rPr>
          <w:rFonts w:ascii="Times New Roman" w:hAnsi="Times New Roman"/>
          <w:sz w:val="24"/>
        </w:rPr>
        <w:t>täht</w:t>
      </w:r>
      <w:r w:rsidRPr="000425EE">
        <w:rPr>
          <w:rFonts w:ascii="Times New Roman" w:hAnsi="Times New Roman"/>
          <w:sz w:val="24"/>
        </w:rPr>
        <w:t xml:space="preserve">aega </w:t>
      </w:r>
      <w:r w:rsidR="00170C5B" w:rsidRPr="000425EE">
        <w:rPr>
          <w:rFonts w:ascii="Times New Roman" w:hAnsi="Times New Roman"/>
          <w:sz w:val="24"/>
        </w:rPr>
        <w:t>kümnelt</w:t>
      </w:r>
      <w:r w:rsidRPr="000425EE">
        <w:rPr>
          <w:rFonts w:ascii="Times New Roman" w:hAnsi="Times New Roman"/>
          <w:sz w:val="24"/>
        </w:rPr>
        <w:t xml:space="preserve"> tööpäevalt </w:t>
      </w:r>
      <w:r w:rsidR="00FB0CB9" w:rsidRPr="000425EE">
        <w:rPr>
          <w:rFonts w:ascii="Times New Roman" w:hAnsi="Times New Roman"/>
          <w:sz w:val="24"/>
        </w:rPr>
        <w:t>kahe</w:t>
      </w:r>
      <w:r w:rsidRPr="000425EE">
        <w:rPr>
          <w:rFonts w:ascii="Times New Roman" w:hAnsi="Times New Roman"/>
          <w:sz w:val="24"/>
        </w:rPr>
        <w:t xml:space="preserve"> tööpäevani</w:t>
      </w:r>
      <w:r w:rsidR="00053359" w:rsidRPr="000425EE">
        <w:rPr>
          <w:rFonts w:ascii="Times New Roman" w:hAnsi="Times New Roman"/>
          <w:sz w:val="24"/>
        </w:rPr>
        <w:t xml:space="preserve">. See tähendab, et edaspidi on Tööinspektsioonil aega kontrollida </w:t>
      </w:r>
      <w:r w:rsidR="00FB0CB9" w:rsidRPr="000425EE">
        <w:rPr>
          <w:rFonts w:ascii="Times New Roman" w:hAnsi="Times New Roman"/>
          <w:sz w:val="24"/>
        </w:rPr>
        <w:t>kahe</w:t>
      </w:r>
      <w:r w:rsidR="00053359" w:rsidRPr="000425EE">
        <w:rPr>
          <w:rFonts w:ascii="Times New Roman" w:hAnsi="Times New Roman"/>
          <w:sz w:val="24"/>
        </w:rPr>
        <w:t xml:space="preserve"> tööpäeva jooksul, et tegemist ei oleks alaealisele keelatud tööga ning alaealise töötingimused o</w:t>
      </w:r>
      <w:r w:rsidR="00BA5BCC" w:rsidRPr="000425EE">
        <w:rPr>
          <w:rFonts w:ascii="Times New Roman" w:hAnsi="Times New Roman"/>
          <w:sz w:val="24"/>
        </w:rPr>
        <w:t>leksid</w:t>
      </w:r>
      <w:r w:rsidR="00053359" w:rsidRPr="000425EE">
        <w:rPr>
          <w:rFonts w:ascii="Times New Roman" w:hAnsi="Times New Roman"/>
          <w:sz w:val="24"/>
        </w:rPr>
        <w:t xml:space="preserve"> kooskõlas seaduse nõuetega ja alaealine soovib tööd teha. Seega </w:t>
      </w:r>
      <w:r w:rsidR="00FA19A9" w:rsidRPr="000425EE">
        <w:rPr>
          <w:rFonts w:ascii="Times New Roman" w:hAnsi="Times New Roman"/>
          <w:sz w:val="24"/>
        </w:rPr>
        <w:t xml:space="preserve">ei saa </w:t>
      </w:r>
      <w:r w:rsidR="00053359" w:rsidRPr="000425EE">
        <w:rPr>
          <w:rFonts w:ascii="Times New Roman" w:hAnsi="Times New Roman"/>
          <w:sz w:val="24"/>
        </w:rPr>
        <w:t xml:space="preserve">ka edaspidi </w:t>
      </w:r>
      <w:r w:rsidR="00EB2956" w:rsidRPr="000425EE">
        <w:rPr>
          <w:rFonts w:ascii="Times New Roman" w:hAnsi="Times New Roman"/>
          <w:sz w:val="24"/>
        </w:rPr>
        <w:t xml:space="preserve">7–12-aastane </w:t>
      </w:r>
      <w:r w:rsidR="00053359" w:rsidRPr="000425EE">
        <w:rPr>
          <w:rFonts w:ascii="Times New Roman" w:hAnsi="Times New Roman"/>
          <w:sz w:val="24"/>
        </w:rPr>
        <w:t>alaealine asuda tööle enne, kui Tööinspektsioon on selleks</w:t>
      </w:r>
      <w:r w:rsidR="00EB2956" w:rsidRPr="000425EE">
        <w:rPr>
          <w:rFonts w:ascii="Times New Roman" w:hAnsi="Times New Roman"/>
          <w:sz w:val="24"/>
        </w:rPr>
        <w:t xml:space="preserve"> </w:t>
      </w:r>
      <w:r w:rsidR="00053359" w:rsidRPr="000425EE">
        <w:rPr>
          <w:rFonts w:ascii="Times New Roman" w:hAnsi="Times New Roman"/>
          <w:sz w:val="24"/>
        </w:rPr>
        <w:t>nõusoleku andnud</w:t>
      </w:r>
      <w:r w:rsidR="00EB2956" w:rsidRPr="000425EE">
        <w:rPr>
          <w:rFonts w:ascii="Times New Roman" w:hAnsi="Times New Roman"/>
          <w:sz w:val="24"/>
        </w:rPr>
        <w:t xml:space="preserve"> või </w:t>
      </w:r>
      <w:r w:rsidR="00DA7347" w:rsidRPr="000425EE">
        <w:rPr>
          <w:rFonts w:ascii="Times New Roman" w:hAnsi="Times New Roman"/>
          <w:sz w:val="24"/>
        </w:rPr>
        <w:t xml:space="preserve">kui </w:t>
      </w:r>
      <w:r w:rsidR="00EB3B7E" w:rsidRPr="000425EE">
        <w:rPr>
          <w:rFonts w:ascii="Times New Roman" w:hAnsi="Times New Roman"/>
          <w:sz w:val="24"/>
        </w:rPr>
        <w:t>Tööinspektori nõusolekut eeldatakse</w:t>
      </w:r>
      <w:r w:rsidR="00EB2956" w:rsidRPr="000425EE">
        <w:rPr>
          <w:rFonts w:ascii="Times New Roman" w:hAnsi="Times New Roman"/>
          <w:sz w:val="24"/>
        </w:rPr>
        <w:t xml:space="preserve"> pärast loa menetlemiseks ette nähtud </w:t>
      </w:r>
      <w:r w:rsidR="00FB0CB9" w:rsidRPr="000425EE">
        <w:rPr>
          <w:rFonts w:ascii="Times New Roman" w:hAnsi="Times New Roman"/>
          <w:sz w:val="24"/>
        </w:rPr>
        <w:t>kahe</w:t>
      </w:r>
      <w:r w:rsidR="00EB2956" w:rsidRPr="000425EE">
        <w:rPr>
          <w:rFonts w:ascii="Times New Roman" w:hAnsi="Times New Roman"/>
          <w:sz w:val="24"/>
        </w:rPr>
        <w:t xml:space="preserve"> tööpäeva</w:t>
      </w:r>
      <w:r w:rsidR="00292625" w:rsidRPr="000425EE">
        <w:rPr>
          <w:rFonts w:ascii="Times New Roman" w:hAnsi="Times New Roman"/>
          <w:sz w:val="24"/>
        </w:rPr>
        <w:t xml:space="preserve"> pikku</w:t>
      </w:r>
      <w:r w:rsidR="00EB2956" w:rsidRPr="000425EE">
        <w:rPr>
          <w:rFonts w:ascii="Times New Roman" w:hAnsi="Times New Roman"/>
          <w:sz w:val="24"/>
        </w:rPr>
        <w:t>se tähtaja möödumist</w:t>
      </w:r>
      <w:r w:rsidR="003D5994" w:rsidRPr="000425EE">
        <w:rPr>
          <w:rFonts w:ascii="Times New Roman" w:hAnsi="Times New Roman"/>
          <w:sz w:val="24"/>
        </w:rPr>
        <w:t xml:space="preserve"> TLS-i § 8 lõike 6 kohaselt.</w:t>
      </w:r>
    </w:p>
    <w:p w14:paraId="256EB625" w14:textId="77777777" w:rsidR="00FC4ACF" w:rsidRPr="000425EE" w:rsidRDefault="00FC4ACF" w:rsidP="00201FF4">
      <w:pPr>
        <w:rPr>
          <w:rFonts w:ascii="Times New Roman" w:hAnsi="Times New Roman"/>
          <w:sz w:val="24"/>
        </w:rPr>
      </w:pPr>
    </w:p>
    <w:p w14:paraId="70A3B1B6" w14:textId="56DF51B4" w:rsidR="001C7832" w:rsidRPr="000425EE" w:rsidRDefault="00A20E34" w:rsidP="00201FF4">
      <w:pPr>
        <w:rPr>
          <w:rFonts w:ascii="Times New Roman" w:hAnsi="Times New Roman"/>
          <w:sz w:val="24"/>
        </w:rPr>
      </w:pPr>
      <w:r w:rsidRPr="000425EE">
        <w:rPr>
          <w:rFonts w:ascii="Times New Roman" w:hAnsi="Times New Roman"/>
          <w:sz w:val="24"/>
        </w:rPr>
        <w:t>Direktiiv 94/33 näeb ette, et 7–12-aastase alaealise töölevõtmise</w:t>
      </w:r>
      <w:r w:rsidR="00053359" w:rsidRPr="000425EE">
        <w:rPr>
          <w:rFonts w:ascii="Times New Roman" w:hAnsi="Times New Roman"/>
          <w:sz w:val="24"/>
        </w:rPr>
        <w:t>ks</w:t>
      </w:r>
      <w:r w:rsidRPr="000425EE">
        <w:rPr>
          <w:rFonts w:ascii="Times New Roman" w:hAnsi="Times New Roman"/>
          <w:sz w:val="24"/>
        </w:rPr>
        <w:t xml:space="preserve"> on vajalik pädeva ametiasutuse nõusolek, määrates selgelt, et pädev ametiasutus </w:t>
      </w:r>
      <w:r w:rsidR="000304E5" w:rsidRPr="000425EE">
        <w:rPr>
          <w:rFonts w:ascii="Times New Roman" w:hAnsi="Times New Roman"/>
          <w:sz w:val="24"/>
        </w:rPr>
        <w:t xml:space="preserve">peab andma </w:t>
      </w:r>
      <w:r w:rsidRPr="000425EE">
        <w:rPr>
          <w:rFonts w:ascii="Times New Roman" w:hAnsi="Times New Roman"/>
          <w:sz w:val="24"/>
        </w:rPr>
        <w:t>nõusolek</w:t>
      </w:r>
      <w:r w:rsidR="000304E5" w:rsidRPr="000425EE">
        <w:rPr>
          <w:rFonts w:ascii="Times New Roman" w:hAnsi="Times New Roman"/>
          <w:sz w:val="24"/>
        </w:rPr>
        <w:t>u</w:t>
      </w:r>
      <w:r w:rsidRPr="000425EE">
        <w:rPr>
          <w:rFonts w:ascii="Times New Roman" w:hAnsi="Times New Roman"/>
          <w:sz w:val="24"/>
        </w:rPr>
        <w:t xml:space="preserve"> </w:t>
      </w:r>
      <w:r w:rsidR="000304E5" w:rsidRPr="000425EE">
        <w:rPr>
          <w:rFonts w:ascii="Times New Roman" w:hAnsi="Times New Roman"/>
          <w:sz w:val="24"/>
        </w:rPr>
        <w:t>enne</w:t>
      </w:r>
      <w:r w:rsidRPr="000425EE">
        <w:rPr>
          <w:rFonts w:ascii="Times New Roman" w:hAnsi="Times New Roman"/>
          <w:sz w:val="24"/>
        </w:rPr>
        <w:t xml:space="preserve"> alaealise töölevõtmis</w:t>
      </w:r>
      <w:r w:rsidR="000304E5" w:rsidRPr="000425EE">
        <w:rPr>
          <w:rFonts w:ascii="Times New Roman" w:hAnsi="Times New Roman"/>
          <w:sz w:val="24"/>
        </w:rPr>
        <w:t>t</w:t>
      </w:r>
      <w:r w:rsidRPr="000425EE">
        <w:rPr>
          <w:rFonts w:ascii="Times New Roman" w:hAnsi="Times New Roman"/>
          <w:sz w:val="24"/>
        </w:rPr>
        <w:t>.</w:t>
      </w:r>
      <w:r w:rsidR="00053359" w:rsidRPr="000425EE">
        <w:rPr>
          <w:rFonts w:ascii="Times New Roman" w:hAnsi="Times New Roman"/>
          <w:sz w:val="24"/>
        </w:rPr>
        <w:t xml:space="preserve"> Kavandatav muudatus seda põhimõtet ei muuda – Tööinspektsioon</w:t>
      </w:r>
      <w:r w:rsidR="00BE7B4A" w:rsidRPr="000425EE">
        <w:rPr>
          <w:rFonts w:ascii="Times New Roman" w:hAnsi="Times New Roman"/>
          <w:sz w:val="24"/>
        </w:rPr>
        <w:t xml:space="preserve"> peab tegema</w:t>
      </w:r>
      <w:r w:rsidR="00053359" w:rsidRPr="000425EE">
        <w:rPr>
          <w:rFonts w:ascii="Times New Roman" w:hAnsi="Times New Roman"/>
          <w:sz w:val="24"/>
        </w:rPr>
        <w:t xml:space="preserve"> kontroll</w:t>
      </w:r>
      <w:r w:rsidR="00BE7B4A" w:rsidRPr="000425EE">
        <w:rPr>
          <w:rFonts w:ascii="Times New Roman" w:hAnsi="Times New Roman"/>
          <w:sz w:val="24"/>
        </w:rPr>
        <w:t>i</w:t>
      </w:r>
      <w:r w:rsidR="00053359" w:rsidRPr="000425EE">
        <w:rPr>
          <w:rFonts w:ascii="Times New Roman" w:hAnsi="Times New Roman"/>
          <w:sz w:val="24"/>
        </w:rPr>
        <w:t xml:space="preserve"> ja </w:t>
      </w:r>
      <w:r w:rsidR="00BE7B4A" w:rsidRPr="000425EE">
        <w:rPr>
          <w:rFonts w:ascii="Times New Roman" w:hAnsi="Times New Roman"/>
          <w:sz w:val="24"/>
        </w:rPr>
        <w:t xml:space="preserve">andma </w:t>
      </w:r>
      <w:r w:rsidR="00053359" w:rsidRPr="000425EE">
        <w:rPr>
          <w:rFonts w:ascii="Times New Roman" w:hAnsi="Times New Roman"/>
          <w:sz w:val="24"/>
        </w:rPr>
        <w:t>nõusoleku ka edaspidi e</w:t>
      </w:r>
      <w:r w:rsidR="00CA014A" w:rsidRPr="000425EE">
        <w:rPr>
          <w:rFonts w:ascii="Times New Roman" w:hAnsi="Times New Roman"/>
          <w:sz w:val="24"/>
        </w:rPr>
        <w:t>nne</w:t>
      </w:r>
      <w:r w:rsidR="00053359" w:rsidRPr="000425EE">
        <w:rPr>
          <w:rFonts w:ascii="Times New Roman" w:hAnsi="Times New Roman"/>
          <w:sz w:val="24"/>
        </w:rPr>
        <w:t xml:space="preserve"> 7–12-aastase tööle lubamis</w:t>
      </w:r>
      <w:r w:rsidR="00CA014A" w:rsidRPr="000425EE">
        <w:rPr>
          <w:rFonts w:ascii="Times New Roman" w:hAnsi="Times New Roman"/>
          <w:sz w:val="24"/>
        </w:rPr>
        <w:t>t</w:t>
      </w:r>
      <w:r w:rsidR="00053359" w:rsidRPr="000425EE">
        <w:rPr>
          <w:rFonts w:ascii="Times New Roman" w:hAnsi="Times New Roman"/>
          <w:sz w:val="24"/>
        </w:rPr>
        <w:t>.</w:t>
      </w:r>
    </w:p>
    <w:p w14:paraId="045694DC" w14:textId="77777777" w:rsidR="00EB2956" w:rsidRPr="000425EE" w:rsidRDefault="00EB2956" w:rsidP="00201FF4">
      <w:pPr>
        <w:rPr>
          <w:rFonts w:ascii="Times New Roman" w:hAnsi="Times New Roman"/>
          <w:b/>
          <w:sz w:val="24"/>
        </w:rPr>
      </w:pPr>
    </w:p>
    <w:p w14:paraId="0646B2FD" w14:textId="4D5C218C" w:rsidR="00D90F3B" w:rsidRPr="000425EE" w:rsidRDefault="00053359" w:rsidP="00201FF4">
      <w:pPr>
        <w:rPr>
          <w:rFonts w:ascii="Times New Roman" w:hAnsi="Times New Roman"/>
          <w:sz w:val="24"/>
        </w:rPr>
      </w:pPr>
      <w:r w:rsidRPr="000425EE">
        <w:rPr>
          <w:rFonts w:ascii="Times New Roman" w:hAnsi="Times New Roman"/>
          <w:sz w:val="24"/>
        </w:rPr>
        <w:lastRenderedPageBreak/>
        <w:t xml:space="preserve">Tööinspektsioon on varem kinnitanud, et </w:t>
      </w:r>
      <w:r w:rsidR="00785F7F" w:rsidRPr="000425EE">
        <w:rPr>
          <w:rFonts w:ascii="Times New Roman" w:hAnsi="Times New Roman"/>
          <w:sz w:val="24"/>
        </w:rPr>
        <w:t xml:space="preserve">üldjuhul ei ole </w:t>
      </w:r>
      <w:r w:rsidR="00755EA6" w:rsidRPr="000425EE">
        <w:rPr>
          <w:rFonts w:ascii="Times New Roman" w:hAnsi="Times New Roman"/>
          <w:sz w:val="24"/>
        </w:rPr>
        <w:t xml:space="preserve">Tööinspektsioon </w:t>
      </w:r>
      <w:r w:rsidR="00785F7F" w:rsidRPr="000425EE">
        <w:rPr>
          <w:rFonts w:ascii="Times New Roman" w:hAnsi="Times New Roman"/>
          <w:sz w:val="24"/>
        </w:rPr>
        <w:t>teinud 7–12-aast</w:t>
      </w:r>
      <w:r w:rsidR="00755EA6" w:rsidRPr="000425EE">
        <w:rPr>
          <w:rFonts w:ascii="Times New Roman" w:hAnsi="Times New Roman"/>
          <w:sz w:val="24"/>
        </w:rPr>
        <w:t>a</w:t>
      </w:r>
      <w:r w:rsidR="00785F7F" w:rsidRPr="000425EE">
        <w:rPr>
          <w:rFonts w:ascii="Times New Roman" w:hAnsi="Times New Roman"/>
          <w:sz w:val="24"/>
        </w:rPr>
        <w:t>se alaealise tööle lubamise kohta keelduva</w:t>
      </w:r>
      <w:r w:rsidR="00755EA6" w:rsidRPr="000425EE">
        <w:rPr>
          <w:rFonts w:ascii="Times New Roman" w:hAnsi="Times New Roman"/>
          <w:sz w:val="24"/>
        </w:rPr>
        <w:t>t</w:t>
      </w:r>
      <w:r w:rsidR="00785F7F" w:rsidRPr="000425EE">
        <w:rPr>
          <w:rFonts w:ascii="Times New Roman" w:hAnsi="Times New Roman"/>
          <w:sz w:val="24"/>
        </w:rPr>
        <w:t xml:space="preserve"> otsus</w:t>
      </w:r>
      <w:r w:rsidR="00755EA6" w:rsidRPr="000425EE">
        <w:rPr>
          <w:rFonts w:ascii="Times New Roman" w:hAnsi="Times New Roman"/>
          <w:sz w:val="24"/>
        </w:rPr>
        <w:t>t</w:t>
      </w:r>
      <w:r w:rsidR="00785F7F" w:rsidRPr="000425EE">
        <w:rPr>
          <w:rFonts w:ascii="Times New Roman" w:hAnsi="Times New Roman"/>
          <w:sz w:val="24"/>
        </w:rPr>
        <w:t xml:space="preserve"> töö sisu puudutavatel põhjustel</w:t>
      </w:r>
      <w:r w:rsidR="001C6816" w:rsidRPr="000425EE">
        <w:rPr>
          <w:rFonts w:ascii="Times New Roman" w:hAnsi="Times New Roman"/>
          <w:sz w:val="24"/>
        </w:rPr>
        <w:t xml:space="preserve"> ja</w:t>
      </w:r>
      <w:r w:rsidR="00755EA6" w:rsidRPr="000425EE">
        <w:rPr>
          <w:rFonts w:ascii="Times New Roman" w:hAnsi="Times New Roman"/>
          <w:sz w:val="24"/>
        </w:rPr>
        <w:t xml:space="preserve"> tegemist on olnud üksikjuhtumitega, mil on keeldutud alaealist tööle lubamast. Näiteks 2024. aasta suvel tehti </w:t>
      </w:r>
      <w:r w:rsidR="001C6816" w:rsidRPr="000425EE">
        <w:rPr>
          <w:rFonts w:ascii="Times New Roman" w:hAnsi="Times New Roman"/>
          <w:sz w:val="24"/>
        </w:rPr>
        <w:t>mõned keelduvad</w:t>
      </w:r>
      <w:r w:rsidR="00755EA6" w:rsidRPr="000425EE">
        <w:rPr>
          <w:rFonts w:ascii="Times New Roman" w:hAnsi="Times New Roman"/>
          <w:sz w:val="24"/>
        </w:rPr>
        <w:t xml:space="preserve"> otsused põhjusel, et tööandja ei pidanud kinni TLS-i §</w:t>
      </w:r>
      <w:r w:rsidR="001C6816" w:rsidRPr="000425EE">
        <w:rPr>
          <w:rFonts w:ascii="Times New Roman" w:hAnsi="Times New Roman"/>
          <w:sz w:val="24"/>
        </w:rPr>
        <w:t xml:space="preserve"> 8</w:t>
      </w:r>
      <w:r w:rsidR="00755EA6" w:rsidRPr="000425EE">
        <w:rPr>
          <w:rFonts w:ascii="Times New Roman" w:hAnsi="Times New Roman"/>
          <w:sz w:val="24"/>
        </w:rPr>
        <w:t xml:space="preserve"> lõikes 3 sätestatud </w:t>
      </w:r>
      <w:r w:rsidR="00523F2C" w:rsidRPr="000425EE">
        <w:rPr>
          <w:rFonts w:ascii="Times New Roman" w:hAnsi="Times New Roman"/>
          <w:sz w:val="24"/>
        </w:rPr>
        <w:t>alaealise tööt</w:t>
      </w:r>
      <w:r w:rsidR="0029774E" w:rsidRPr="000425EE">
        <w:rPr>
          <w:rFonts w:ascii="Times New Roman" w:hAnsi="Times New Roman"/>
          <w:sz w:val="24"/>
        </w:rPr>
        <w:t xml:space="preserve">aja töötamise registris </w:t>
      </w:r>
      <w:r w:rsidR="00755EA6" w:rsidRPr="000425EE">
        <w:rPr>
          <w:rFonts w:ascii="Times New Roman" w:hAnsi="Times New Roman"/>
          <w:sz w:val="24"/>
        </w:rPr>
        <w:t>registreerimise tähtajast või töösuhe oli juba lõppenud selleks ajaks, kui teave alaealise töötamise kohta Tööinspektsioonini</w:t>
      </w:r>
      <w:r w:rsidR="006A2B7D" w:rsidRPr="000425EE">
        <w:rPr>
          <w:rFonts w:ascii="Times New Roman" w:hAnsi="Times New Roman"/>
          <w:sz w:val="24"/>
        </w:rPr>
        <w:t xml:space="preserve"> jõudis</w:t>
      </w:r>
      <w:r w:rsidRPr="000425EE">
        <w:rPr>
          <w:rFonts w:ascii="Times New Roman" w:hAnsi="Times New Roman"/>
          <w:sz w:val="24"/>
        </w:rPr>
        <w:t>.</w:t>
      </w:r>
      <w:r w:rsidR="005A0AC9" w:rsidRPr="000425EE">
        <w:rPr>
          <w:rFonts w:ascii="Times New Roman" w:hAnsi="Times New Roman"/>
          <w:sz w:val="24"/>
        </w:rPr>
        <w:t xml:space="preserve"> Arvestades</w:t>
      </w:r>
      <w:r w:rsidR="00B34FD2" w:rsidRPr="000425EE">
        <w:rPr>
          <w:rFonts w:ascii="Times New Roman" w:hAnsi="Times New Roman"/>
          <w:sz w:val="24"/>
        </w:rPr>
        <w:t xml:space="preserve"> </w:t>
      </w:r>
      <w:r w:rsidR="001E23F4" w:rsidRPr="000425EE">
        <w:rPr>
          <w:rFonts w:ascii="Times New Roman" w:hAnsi="Times New Roman"/>
          <w:sz w:val="24"/>
        </w:rPr>
        <w:t>seda</w:t>
      </w:r>
      <w:r w:rsidR="005A0AC9" w:rsidRPr="000425EE">
        <w:rPr>
          <w:rFonts w:ascii="Times New Roman" w:hAnsi="Times New Roman"/>
          <w:sz w:val="24"/>
        </w:rPr>
        <w:t xml:space="preserve">, et </w:t>
      </w:r>
      <w:r w:rsidR="001C6816" w:rsidRPr="000425EE">
        <w:rPr>
          <w:rFonts w:ascii="Times New Roman" w:hAnsi="Times New Roman"/>
          <w:sz w:val="24"/>
        </w:rPr>
        <w:t>üldiselt</w:t>
      </w:r>
      <w:r w:rsidR="00487757" w:rsidRPr="000425EE">
        <w:rPr>
          <w:rFonts w:ascii="Times New Roman" w:hAnsi="Times New Roman"/>
          <w:sz w:val="24"/>
        </w:rPr>
        <w:t xml:space="preserve"> ei ole Tööinspektsiooni senises </w:t>
      </w:r>
      <w:r w:rsidR="00496E8D">
        <w:rPr>
          <w:rFonts w:ascii="Times New Roman" w:hAnsi="Times New Roman"/>
          <w:sz w:val="24"/>
        </w:rPr>
        <w:t>töös</w:t>
      </w:r>
      <w:r w:rsidR="00487757" w:rsidRPr="000425EE">
        <w:rPr>
          <w:rFonts w:ascii="Times New Roman" w:hAnsi="Times New Roman"/>
          <w:sz w:val="24"/>
        </w:rPr>
        <w:t xml:space="preserve"> </w:t>
      </w:r>
      <w:r w:rsidR="00D8779E" w:rsidRPr="000425EE">
        <w:rPr>
          <w:rFonts w:ascii="Times New Roman" w:hAnsi="Times New Roman"/>
          <w:sz w:val="24"/>
        </w:rPr>
        <w:t>olnud</w:t>
      </w:r>
      <w:r w:rsidR="00487757" w:rsidRPr="000425EE">
        <w:rPr>
          <w:rFonts w:ascii="Times New Roman" w:hAnsi="Times New Roman"/>
          <w:sz w:val="24"/>
        </w:rPr>
        <w:t xml:space="preserve"> </w:t>
      </w:r>
      <w:r w:rsidR="00BC32ED" w:rsidRPr="000425EE">
        <w:rPr>
          <w:rFonts w:ascii="Times New Roman" w:hAnsi="Times New Roman"/>
          <w:sz w:val="24"/>
        </w:rPr>
        <w:t xml:space="preserve">juhtumeid, kus </w:t>
      </w:r>
      <w:r w:rsidR="00B00E6F" w:rsidRPr="000425EE">
        <w:rPr>
          <w:rFonts w:ascii="Times New Roman" w:hAnsi="Times New Roman"/>
          <w:sz w:val="24"/>
        </w:rPr>
        <w:t xml:space="preserve">esineb </w:t>
      </w:r>
      <w:r w:rsidR="001C6816" w:rsidRPr="000425EE">
        <w:rPr>
          <w:rFonts w:ascii="Times New Roman" w:hAnsi="Times New Roman"/>
          <w:sz w:val="24"/>
        </w:rPr>
        <w:t xml:space="preserve">sisulisi </w:t>
      </w:r>
      <w:r w:rsidR="00B00E6F" w:rsidRPr="000425EE">
        <w:rPr>
          <w:rFonts w:ascii="Times New Roman" w:hAnsi="Times New Roman"/>
          <w:sz w:val="24"/>
        </w:rPr>
        <w:t>aluseid</w:t>
      </w:r>
      <w:r w:rsidR="00366725" w:rsidRPr="000425EE">
        <w:rPr>
          <w:rFonts w:ascii="Times New Roman" w:hAnsi="Times New Roman"/>
          <w:sz w:val="24"/>
        </w:rPr>
        <w:t xml:space="preserve"> </w:t>
      </w:r>
      <w:r w:rsidR="005C52FB" w:rsidRPr="000425EE">
        <w:rPr>
          <w:rFonts w:ascii="Times New Roman" w:hAnsi="Times New Roman"/>
          <w:sz w:val="24"/>
        </w:rPr>
        <w:t xml:space="preserve">keelduda </w:t>
      </w:r>
      <w:r w:rsidR="00BC32ED" w:rsidRPr="000425EE">
        <w:rPr>
          <w:rFonts w:ascii="Times New Roman" w:hAnsi="Times New Roman"/>
          <w:sz w:val="24"/>
        </w:rPr>
        <w:t>alaealise tööle lubamisest</w:t>
      </w:r>
      <w:r w:rsidR="00B00E6F" w:rsidRPr="000425EE">
        <w:rPr>
          <w:rFonts w:ascii="Times New Roman" w:hAnsi="Times New Roman"/>
          <w:sz w:val="24"/>
        </w:rPr>
        <w:t xml:space="preserve">, samuti </w:t>
      </w:r>
      <w:r w:rsidR="001C6612" w:rsidRPr="000425EE">
        <w:rPr>
          <w:rFonts w:ascii="Times New Roman" w:hAnsi="Times New Roman"/>
          <w:sz w:val="24"/>
        </w:rPr>
        <w:t>ei registreerita</w:t>
      </w:r>
      <w:r w:rsidR="00785F7F" w:rsidRPr="000425EE">
        <w:rPr>
          <w:rFonts w:ascii="Times New Roman" w:hAnsi="Times New Roman"/>
          <w:sz w:val="24"/>
        </w:rPr>
        <w:t xml:space="preserve"> töötamise registris</w:t>
      </w:r>
      <w:r w:rsidR="001C6612" w:rsidRPr="000425EE">
        <w:rPr>
          <w:rFonts w:ascii="Times New Roman" w:hAnsi="Times New Roman"/>
          <w:sz w:val="24"/>
        </w:rPr>
        <w:t xml:space="preserve"> 7–12-aastaseid alaealisi ülemäära palju</w:t>
      </w:r>
      <w:r w:rsidR="00785F7F" w:rsidRPr="000425EE">
        <w:rPr>
          <w:rFonts w:ascii="Times New Roman" w:hAnsi="Times New Roman"/>
          <w:sz w:val="24"/>
        </w:rPr>
        <w:t xml:space="preserve"> </w:t>
      </w:r>
      <w:r w:rsidR="001C6816" w:rsidRPr="000425EE">
        <w:rPr>
          <w:rFonts w:ascii="Times New Roman" w:hAnsi="Times New Roman"/>
          <w:sz w:val="24"/>
        </w:rPr>
        <w:t>(vt täpsemat statistikat peatükist 6)</w:t>
      </w:r>
      <w:r w:rsidR="00BC32ED" w:rsidRPr="000425EE">
        <w:rPr>
          <w:rFonts w:ascii="Times New Roman" w:hAnsi="Times New Roman"/>
          <w:sz w:val="24"/>
        </w:rPr>
        <w:t>,</w:t>
      </w:r>
      <w:r w:rsidR="00487757" w:rsidRPr="000425EE">
        <w:rPr>
          <w:rFonts w:ascii="Times New Roman" w:hAnsi="Times New Roman"/>
          <w:sz w:val="24"/>
        </w:rPr>
        <w:t xml:space="preserve"> </w:t>
      </w:r>
      <w:r w:rsidR="005A0AC9" w:rsidRPr="000425EE">
        <w:rPr>
          <w:rFonts w:ascii="Times New Roman" w:hAnsi="Times New Roman"/>
          <w:sz w:val="24"/>
        </w:rPr>
        <w:t xml:space="preserve">on tööle lubamisele eelnev </w:t>
      </w:r>
      <w:r w:rsidR="00FB0CB9" w:rsidRPr="000425EE">
        <w:rPr>
          <w:rFonts w:ascii="Times New Roman" w:hAnsi="Times New Roman"/>
          <w:sz w:val="24"/>
        </w:rPr>
        <w:t>kahe</w:t>
      </w:r>
      <w:r w:rsidR="005A0AC9" w:rsidRPr="000425EE">
        <w:rPr>
          <w:rFonts w:ascii="Times New Roman" w:hAnsi="Times New Roman"/>
          <w:sz w:val="24"/>
        </w:rPr>
        <w:t xml:space="preserve"> tööpäeva</w:t>
      </w:r>
      <w:r w:rsidR="002E6AFD" w:rsidRPr="000425EE">
        <w:rPr>
          <w:rFonts w:ascii="Times New Roman" w:hAnsi="Times New Roman"/>
          <w:sz w:val="24"/>
        </w:rPr>
        <w:t xml:space="preserve"> pikku</w:t>
      </w:r>
      <w:r w:rsidR="005A0AC9" w:rsidRPr="000425EE">
        <w:rPr>
          <w:rFonts w:ascii="Times New Roman" w:hAnsi="Times New Roman"/>
          <w:sz w:val="24"/>
        </w:rPr>
        <w:t>ne tähtaeg loa menetlemiseks piisav</w:t>
      </w:r>
      <w:r w:rsidR="00BC32ED" w:rsidRPr="000425EE">
        <w:rPr>
          <w:rFonts w:ascii="Times New Roman" w:hAnsi="Times New Roman"/>
          <w:sz w:val="24"/>
        </w:rPr>
        <w:t>.</w:t>
      </w:r>
      <w:r w:rsidR="00607569" w:rsidRPr="000425EE">
        <w:rPr>
          <w:rFonts w:ascii="Times New Roman" w:hAnsi="Times New Roman"/>
          <w:sz w:val="24"/>
        </w:rPr>
        <w:t xml:space="preserve"> </w:t>
      </w:r>
      <w:r w:rsidR="001F4613" w:rsidRPr="000425EE">
        <w:rPr>
          <w:rFonts w:ascii="Times New Roman" w:hAnsi="Times New Roman"/>
          <w:sz w:val="24"/>
        </w:rPr>
        <w:t>K</w:t>
      </w:r>
      <w:r w:rsidR="00607569" w:rsidRPr="000425EE">
        <w:rPr>
          <w:rFonts w:ascii="Times New Roman" w:hAnsi="Times New Roman"/>
          <w:sz w:val="24"/>
        </w:rPr>
        <w:t>uivõrd alaealiste töötingimusi ja töökeskkonda kontrollitakse jätkuvalt järelevalve käigus, s</w:t>
      </w:r>
      <w:r w:rsidR="00465BEC">
        <w:rPr>
          <w:rFonts w:ascii="Times New Roman" w:hAnsi="Times New Roman"/>
          <w:sz w:val="24"/>
        </w:rPr>
        <w:t>h</w:t>
      </w:r>
      <w:r w:rsidR="00607569" w:rsidRPr="000425EE">
        <w:rPr>
          <w:rFonts w:ascii="Times New Roman" w:hAnsi="Times New Roman"/>
          <w:sz w:val="24"/>
        </w:rPr>
        <w:t xml:space="preserve"> juhtumi</w:t>
      </w:r>
      <w:r w:rsidR="00496E8D">
        <w:rPr>
          <w:rFonts w:ascii="Times New Roman" w:hAnsi="Times New Roman"/>
          <w:sz w:val="24"/>
        </w:rPr>
        <w:t xml:space="preserve"> </w:t>
      </w:r>
      <w:r w:rsidR="00607569" w:rsidRPr="000425EE">
        <w:rPr>
          <w:rFonts w:ascii="Times New Roman" w:hAnsi="Times New Roman"/>
          <w:sz w:val="24"/>
        </w:rPr>
        <w:t>põh</w:t>
      </w:r>
      <w:r w:rsidR="00496E8D">
        <w:rPr>
          <w:rFonts w:ascii="Times New Roman" w:hAnsi="Times New Roman"/>
          <w:sz w:val="24"/>
        </w:rPr>
        <w:t>jal</w:t>
      </w:r>
      <w:r w:rsidR="00607569" w:rsidRPr="000425EE">
        <w:rPr>
          <w:rFonts w:ascii="Times New Roman" w:hAnsi="Times New Roman"/>
          <w:sz w:val="24"/>
        </w:rPr>
        <w:t xml:space="preserve"> ehk konkreetsete vihjete või kaebuste alusel, </w:t>
      </w:r>
      <w:r w:rsidR="00785F7F" w:rsidRPr="000425EE">
        <w:rPr>
          <w:rFonts w:ascii="Times New Roman" w:hAnsi="Times New Roman"/>
          <w:sz w:val="24"/>
        </w:rPr>
        <w:t>on</w:t>
      </w:r>
      <w:r w:rsidR="00607569" w:rsidRPr="000425EE">
        <w:rPr>
          <w:rFonts w:ascii="Times New Roman" w:hAnsi="Times New Roman"/>
          <w:sz w:val="24"/>
        </w:rPr>
        <w:t xml:space="preserve"> alaealiste õiguste kaitse</w:t>
      </w:r>
      <w:r w:rsidR="00DB3CE6" w:rsidRPr="000425EE">
        <w:rPr>
          <w:rFonts w:ascii="Times New Roman" w:hAnsi="Times New Roman"/>
          <w:sz w:val="24"/>
        </w:rPr>
        <w:t xml:space="preserve"> tagatud</w:t>
      </w:r>
      <w:r w:rsidR="00607569" w:rsidRPr="000425EE">
        <w:rPr>
          <w:rFonts w:ascii="Times New Roman" w:hAnsi="Times New Roman"/>
          <w:sz w:val="24"/>
        </w:rPr>
        <w:t xml:space="preserve"> sama tõhusalt</w:t>
      </w:r>
      <w:r w:rsidR="005A20F7" w:rsidRPr="000425EE">
        <w:rPr>
          <w:rFonts w:ascii="Times New Roman" w:hAnsi="Times New Roman"/>
          <w:sz w:val="24"/>
        </w:rPr>
        <w:t xml:space="preserve"> kui enne</w:t>
      </w:r>
      <w:r w:rsidR="00DB3CE6" w:rsidRPr="000425EE">
        <w:rPr>
          <w:rFonts w:ascii="Times New Roman" w:hAnsi="Times New Roman"/>
          <w:sz w:val="24"/>
        </w:rPr>
        <w:t>.</w:t>
      </w:r>
    </w:p>
    <w:p w14:paraId="53E4E932" w14:textId="77777777" w:rsidR="006E68D4" w:rsidRPr="000425EE" w:rsidRDefault="006E68D4" w:rsidP="00201FF4">
      <w:pPr>
        <w:rPr>
          <w:rFonts w:ascii="Times New Roman" w:hAnsi="Times New Roman"/>
          <w:sz w:val="24"/>
        </w:rPr>
      </w:pPr>
    </w:p>
    <w:p w14:paraId="70BB244D" w14:textId="2583E8AD" w:rsidR="006E68D4" w:rsidRPr="000425EE" w:rsidRDefault="00615610" w:rsidP="00201FF4">
      <w:pPr>
        <w:rPr>
          <w:rFonts w:ascii="Times New Roman" w:hAnsi="Times New Roman"/>
          <w:sz w:val="24"/>
        </w:rPr>
      </w:pPr>
      <w:r w:rsidRPr="000425EE">
        <w:rPr>
          <w:rFonts w:ascii="Times New Roman" w:hAnsi="Times New Roman"/>
          <w:b/>
          <w:bCs/>
          <w:sz w:val="24"/>
        </w:rPr>
        <w:t>TLS-i</w:t>
      </w:r>
      <w:r w:rsidR="006E68D4" w:rsidRPr="000425EE">
        <w:rPr>
          <w:rFonts w:ascii="Times New Roman" w:hAnsi="Times New Roman"/>
          <w:b/>
          <w:bCs/>
          <w:sz w:val="24"/>
        </w:rPr>
        <w:t xml:space="preserve"> sätete loetelu, mis sisaldavad viidet muudetavale</w:t>
      </w:r>
      <w:r w:rsidRPr="000425EE">
        <w:rPr>
          <w:rFonts w:ascii="Times New Roman" w:hAnsi="Times New Roman"/>
          <w:b/>
          <w:bCs/>
          <w:sz w:val="24"/>
        </w:rPr>
        <w:t xml:space="preserve"> </w:t>
      </w:r>
      <w:r w:rsidR="006E68D4" w:rsidRPr="000425EE">
        <w:rPr>
          <w:rFonts w:ascii="Times New Roman" w:hAnsi="Times New Roman"/>
          <w:b/>
          <w:bCs/>
          <w:sz w:val="24"/>
        </w:rPr>
        <w:t>§ 8 lõikele 3</w:t>
      </w:r>
      <w:r w:rsidR="006E68D4" w:rsidRPr="000425EE">
        <w:rPr>
          <w:rFonts w:ascii="Times New Roman" w:hAnsi="Times New Roman"/>
          <w:sz w:val="24"/>
        </w:rPr>
        <w:t>:</w:t>
      </w:r>
    </w:p>
    <w:p w14:paraId="37304266" w14:textId="77777777" w:rsidR="006E68D4" w:rsidRPr="000425EE" w:rsidRDefault="006E68D4" w:rsidP="00201FF4">
      <w:pPr>
        <w:rPr>
          <w:rFonts w:ascii="Times New Roman" w:hAnsi="Times New Roman"/>
          <w:sz w:val="24"/>
        </w:rPr>
      </w:pPr>
    </w:p>
    <w:p w14:paraId="77A1DF0C" w14:textId="38956E96" w:rsidR="006E68D4" w:rsidRPr="000425EE" w:rsidRDefault="006E68D4" w:rsidP="00201FF4">
      <w:pPr>
        <w:pStyle w:val="ListParagraph"/>
        <w:numPr>
          <w:ilvl w:val="0"/>
          <w:numId w:val="39"/>
        </w:numPr>
        <w:rPr>
          <w:rFonts w:ascii="Times New Roman" w:hAnsi="Times New Roman"/>
          <w:sz w:val="24"/>
        </w:rPr>
      </w:pPr>
      <w:r w:rsidRPr="000425EE">
        <w:rPr>
          <w:rFonts w:ascii="Times New Roman" w:hAnsi="Times New Roman"/>
          <w:b/>
          <w:bCs/>
          <w:sz w:val="24"/>
        </w:rPr>
        <w:t>TLS-i § 8 lõige 5</w:t>
      </w:r>
      <w:r w:rsidRPr="000425EE">
        <w:rPr>
          <w:rFonts w:ascii="Times New Roman" w:hAnsi="Times New Roman"/>
          <w:sz w:val="24"/>
        </w:rPr>
        <w:t>: „Tööinspektor on kohustatud pärast käesoleva paragrahvi lõigetes 3 ja 4 sätestatud andmete saamist kontrollima, et töö ei ole alaealisele keelatud, alaealise töötingimused on seaduses sätestatud nõuetega kooskõlas ning alaealine soovib teha tööd.“ Seda sätet ei ole vaja muuta, kuna TLS-i § 8 lõi</w:t>
      </w:r>
      <w:r w:rsidR="007E7532" w:rsidRPr="000425EE">
        <w:rPr>
          <w:rFonts w:ascii="Times New Roman" w:hAnsi="Times New Roman"/>
          <w:sz w:val="24"/>
        </w:rPr>
        <w:t>ge 5 osu</w:t>
      </w:r>
      <w:r w:rsidR="00496E8D">
        <w:rPr>
          <w:rFonts w:ascii="Times New Roman" w:hAnsi="Times New Roman"/>
          <w:sz w:val="24"/>
        </w:rPr>
        <w:t>tab</w:t>
      </w:r>
      <w:r w:rsidR="007E7532" w:rsidRPr="000425EE">
        <w:rPr>
          <w:rFonts w:ascii="Times New Roman" w:hAnsi="Times New Roman"/>
          <w:sz w:val="24"/>
        </w:rPr>
        <w:t xml:space="preserve"> lõikele 3, milles on </w:t>
      </w:r>
      <w:r w:rsidR="00496E8D">
        <w:rPr>
          <w:rFonts w:ascii="Times New Roman" w:hAnsi="Times New Roman"/>
          <w:sz w:val="24"/>
        </w:rPr>
        <w:t>praegu</w:t>
      </w:r>
      <w:r w:rsidR="007E7532" w:rsidRPr="000425EE">
        <w:rPr>
          <w:rFonts w:ascii="Times New Roman" w:hAnsi="Times New Roman"/>
          <w:sz w:val="24"/>
        </w:rPr>
        <w:t xml:space="preserve"> sätestatud </w:t>
      </w:r>
      <w:r w:rsidR="00496E8D">
        <w:rPr>
          <w:rFonts w:ascii="Times New Roman" w:hAnsi="Times New Roman"/>
          <w:sz w:val="24"/>
        </w:rPr>
        <w:t>kümne</w:t>
      </w:r>
      <w:r w:rsidR="007E7532" w:rsidRPr="000425EE">
        <w:rPr>
          <w:rFonts w:ascii="Times New Roman" w:hAnsi="Times New Roman"/>
          <w:sz w:val="24"/>
        </w:rPr>
        <w:t xml:space="preserve"> tööpäeva pikkune Tööinspektsiooni antava loa menetlemise tähtaeg, samal ajal kui lõige 5 ei korda loamenetluse tähtaega, mis on juba sätestatud TLS-i §</w:t>
      </w:r>
      <w:r w:rsidR="00496E8D">
        <w:rPr>
          <w:rFonts w:ascii="Times New Roman" w:hAnsi="Times New Roman"/>
          <w:sz w:val="24"/>
        </w:rPr>
        <w:t> </w:t>
      </w:r>
      <w:r w:rsidR="007E7532" w:rsidRPr="000425EE">
        <w:rPr>
          <w:rFonts w:ascii="Times New Roman" w:hAnsi="Times New Roman"/>
          <w:sz w:val="24"/>
        </w:rPr>
        <w:t>8 lõikes 3 ja mida lühendatakse eelnõukohase seadusega.</w:t>
      </w:r>
    </w:p>
    <w:p w14:paraId="567862DC" w14:textId="3B3D312F" w:rsidR="00CC0B99" w:rsidRPr="000425EE" w:rsidRDefault="006E68D4" w:rsidP="00201FF4">
      <w:pPr>
        <w:pStyle w:val="ListParagraph"/>
        <w:numPr>
          <w:ilvl w:val="0"/>
          <w:numId w:val="39"/>
        </w:numPr>
        <w:rPr>
          <w:rFonts w:ascii="Times New Roman" w:hAnsi="Times New Roman"/>
          <w:sz w:val="24"/>
        </w:rPr>
      </w:pPr>
      <w:r w:rsidRPr="000425EE">
        <w:rPr>
          <w:rFonts w:ascii="Times New Roman" w:hAnsi="Times New Roman"/>
          <w:b/>
          <w:bCs/>
          <w:sz w:val="24"/>
        </w:rPr>
        <w:t>TLS-i § 8 lõige 6</w:t>
      </w:r>
      <w:r w:rsidRPr="000425EE">
        <w:rPr>
          <w:rFonts w:ascii="Times New Roman" w:hAnsi="Times New Roman"/>
          <w:sz w:val="24"/>
        </w:rPr>
        <w:t>: „Tööinspektori nõusolekut 7–12-aastase alaealise tööle lubamiseks eeldatakse, kui käesoleva paragrahvi lõikes 3 sätestatud tähtaeg on möödunud ja tööinspektor ei ole nõusoleku andmisest keeldunud.“ Seda sätet ei ole vaja muuta, kuna se</w:t>
      </w:r>
      <w:r w:rsidR="00496E8D">
        <w:rPr>
          <w:rFonts w:ascii="Times New Roman" w:hAnsi="Times New Roman"/>
          <w:sz w:val="24"/>
        </w:rPr>
        <w:t>e</w:t>
      </w:r>
      <w:r w:rsidRPr="000425EE">
        <w:rPr>
          <w:rFonts w:ascii="Times New Roman" w:hAnsi="Times New Roman"/>
          <w:sz w:val="24"/>
        </w:rPr>
        <w:t xml:space="preserve"> ei sisald</w:t>
      </w:r>
      <w:r w:rsidR="00496E8D">
        <w:rPr>
          <w:rFonts w:ascii="Times New Roman" w:hAnsi="Times New Roman"/>
          <w:sz w:val="24"/>
        </w:rPr>
        <w:t>a</w:t>
      </w:r>
      <w:r w:rsidRPr="000425EE">
        <w:rPr>
          <w:rFonts w:ascii="Times New Roman" w:hAnsi="Times New Roman"/>
          <w:sz w:val="24"/>
        </w:rPr>
        <w:t xml:space="preserve"> konkreetset </w:t>
      </w:r>
      <w:r w:rsidR="007E7532" w:rsidRPr="000425EE">
        <w:rPr>
          <w:rFonts w:ascii="Times New Roman" w:hAnsi="Times New Roman"/>
          <w:sz w:val="24"/>
        </w:rPr>
        <w:t>tähtaega</w:t>
      </w:r>
      <w:r w:rsidRPr="000425EE">
        <w:rPr>
          <w:rFonts w:ascii="Times New Roman" w:hAnsi="Times New Roman"/>
          <w:sz w:val="24"/>
        </w:rPr>
        <w:t xml:space="preserve"> Tööinspektsiooni antava loa menetlemis</w:t>
      </w:r>
      <w:r w:rsidR="007E7532" w:rsidRPr="000425EE">
        <w:rPr>
          <w:rFonts w:ascii="Times New Roman" w:hAnsi="Times New Roman"/>
          <w:sz w:val="24"/>
        </w:rPr>
        <w:t>eks, mis on juba sätestatud TLS-i § 8 lõikes 3 ja mida lühendatakse eelnõukohase seadusega.</w:t>
      </w:r>
    </w:p>
    <w:p w14:paraId="331D3867" w14:textId="77777777" w:rsidR="006E68D4" w:rsidRPr="000425EE" w:rsidRDefault="006E68D4" w:rsidP="00201FF4">
      <w:pPr>
        <w:pStyle w:val="ListParagraph"/>
        <w:rPr>
          <w:rFonts w:ascii="Times New Roman" w:hAnsi="Times New Roman"/>
          <w:sz w:val="24"/>
        </w:rPr>
      </w:pPr>
    </w:p>
    <w:p w14:paraId="346AB53D" w14:textId="329F2B0F" w:rsidR="00D8779E" w:rsidRPr="000425EE" w:rsidRDefault="00CC0B99" w:rsidP="00201FF4">
      <w:pPr>
        <w:rPr>
          <w:rFonts w:ascii="Times New Roman" w:hAnsi="Times New Roman"/>
          <w:sz w:val="24"/>
        </w:rPr>
      </w:pPr>
      <w:r w:rsidRPr="000425EE">
        <w:rPr>
          <w:rFonts w:ascii="Times New Roman" w:hAnsi="Times New Roman"/>
          <w:b/>
          <w:bCs/>
          <w:sz w:val="24"/>
        </w:rPr>
        <w:t>Eelnõu punktiga 5</w:t>
      </w:r>
      <w:r w:rsidR="00B53DE5" w:rsidRPr="000425EE">
        <w:rPr>
          <w:rFonts w:ascii="Times New Roman" w:hAnsi="Times New Roman"/>
          <w:sz w:val="24"/>
        </w:rPr>
        <w:t xml:space="preserve"> asendatakse TLS-i § 54 lõikes 3 tekstiosa „55–58“ tekstiosaga „55, 57 ja 58</w:t>
      </w:r>
      <w:r w:rsidR="00D8779E" w:rsidRPr="000425EE">
        <w:rPr>
          <w:rFonts w:ascii="Times New Roman" w:hAnsi="Times New Roman"/>
          <w:sz w:val="24"/>
        </w:rPr>
        <w:t>“</w:t>
      </w:r>
      <w:r w:rsidR="00B53DE5" w:rsidRPr="000425EE">
        <w:rPr>
          <w:rFonts w:ascii="Times New Roman" w:hAnsi="Times New Roman"/>
          <w:sz w:val="24"/>
        </w:rPr>
        <w:t xml:space="preserve">. Seega on TLS-i § 54 lõike 3 uus sõnastus järgmine: „Käesoleva seaduse §-des 55, 57 ja 58 ettenähtud põhipuhkuse hulka ei arvata rahvuspühi ja riigipühi.“ Kuivõrd </w:t>
      </w:r>
      <w:r w:rsidR="00B53DE5" w:rsidRPr="000425EE">
        <w:rPr>
          <w:rFonts w:ascii="Times New Roman" w:hAnsi="Times New Roman"/>
          <w:b/>
          <w:bCs/>
          <w:sz w:val="24"/>
        </w:rPr>
        <w:t>eelnõu punktiga 6</w:t>
      </w:r>
      <w:r w:rsidR="00B53DE5" w:rsidRPr="000425EE">
        <w:rPr>
          <w:rFonts w:ascii="Times New Roman" w:hAnsi="Times New Roman"/>
          <w:sz w:val="24"/>
        </w:rPr>
        <w:t xml:space="preserve"> tunnistatakse kehtetuks TLS-i § 56, mis näeb ette alaealisele töötaja</w:t>
      </w:r>
      <w:r w:rsidR="00127002" w:rsidRPr="000425EE">
        <w:rPr>
          <w:rFonts w:ascii="Times New Roman" w:hAnsi="Times New Roman"/>
          <w:sz w:val="24"/>
        </w:rPr>
        <w:t>le</w:t>
      </w:r>
      <w:r w:rsidR="00B53DE5" w:rsidRPr="000425EE">
        <w:rPr>
          <w:rFonts w:ascii="Times New Roman" w:hAnsi="Times New Roman"/>
          <w:sz w:val="24"/>
        </w:rPr>
        <w:t xml:space="preserve"> 35 kalendripäeva </w:t>
      </w:r>
      <w:r w:rsidR="00127002" w:rsidRPr="000425EE">
        <w:rPr>
          <w:rFonts w:ascii="Times New Roman" w:hAnsi="Times New Roman"/>
          <w:sz w:val="24"/>
        </w:rPr>
        <w:t xml:space="preserve">pikkuse põhipuhkuse </w:t>
      </w:r>
      <w:r w:rsidR="00B53DE5" w:rsidRPr="000425EE">
        <w:rPr>
          <w:rFonts w:ascii="Times New Roman" w:hAnsi="Times New Roman"/>
          <w:sz w:val="24"/>
        </w:rPr>
        <w:t xml:space="preserve">ja </w:t>
      </w:r>
      <w:r w:rsidR="005F2EE5" w:rsidRPr="000425EE">
        <w:rPr>
          <w:rFonts w:ascii="Times New Roman" w:hAnsi="Times New Roman"/>
          <w:sz w:val="24"/>
        </w:rPr>
        <w:t>muudatuse kohaselt hakkaks edaspidi</w:t>
      </w:r>
      <w:r w:rsidR="00B53DE5" w:rsidRPr="000425EE">
        <w:rPr>
          <w:rFonts w:ascii="Times New Roman" w:hAnsi="Times New Roman"/>
          <w:sz w:val="24"/>
        </w:rPr>
        <w:t xml:space="preserve"> alaealiste</w:t>
      </w:r>
      <w:r w:rsidR="00D8779E" w:rsidRPr="000425EE">
        <w:rPr>
          <w:rFonts w:ascii="Times New Roman" w:hAnsi="Times New Roman"/>
          <w:sz w:val="24"/>
        </w:rPr>
        <w:t>le</w:t>
      </w:r>
      <w:r w:rsidR="00B53DE5" w:rsidRPr="000425EE">
        <w:rPr>
          <w:rFonts w:ascii="Times New Roman" w:hAnsi="Times New Roman"/>
          <w:sz w:val="24"/>
        </w:rPr>
        <w:t xml:space="preserve"> kohalduma TLS-i § 55 järgne 28 kalendripäeva pikkune põhipuhkus, siis on vaja TLS-i § 54 lõikest 3 </w:t>
      </w:r>
      <w:r w:rsidR="00496E8D">
        <w:rPr>
          <w:rFonts w:ascii="Times New Roman" w:hAnsi="Times New Roman"/>
          <w:sz w:val="24"/>
        </w:rPr>
        <w:t xml:space="preserve">jätta välja </w:t>
      </w:r>
      <w:r w:rsidR="00B53DE5" w:rsidRPr="000425EE">
        <w:rPr>
          <w:rFonts w:ascii="Times New Roman" w:hAnsi="Times New Roman"/>
          <w:sz w:val="24"/>
        </w:rPr>
        <w:t>viide §-le 56.</w:t>
      </w:r>
    </w:p>
    <w:p w14:paraId="0D034FFA" w14:textId="77777777" w:rsidR="006E68D4" w:rsidRPr="000425EE" w:rsidRDefault="006E68D4" w:rsidP="00201FF4">
      <w:pPr>
        <w:rPr>
          <w:rFonts w:ascii="Times New Roman" w:hAnsi="Times New Roman"/>
          <w:sz w:val="24"/>
        </w:rPr>
      </w:pPr>
    </w:p>
    <w:p w14:paraId="01E9FAEF" w14:textId="6B8129C5" w:rsidR="008F54D9" w:rsidRPr="000425EE" w:rsidRDefault="0078571D" w:rsidP="00201FF4">
      <w:pPr>
        <w:rPr>
          <w:rFonts w:ascii="Times New Roman" w:hAnsi="Times New Roman"/>
          <w:sz w:val="24"/>
        </w:rPr>
      </w:pPr>
      <w:r w:rsidRPr="000425EE">
        <w:rPr>
          <w:rFonts w:ascii="Times New Roman" w:hAnsi="Times New Roman"/>
          <w:b/>
          <w:bCs/>
          <w:sz w:val="24"/>
        </w:rPr>
        <w:t xml:space="preserve">Eelnõu punktiga </w:t>
      </w:r>
      <w:r w:rsidR="00CC0B99" w:rsidRPr="000425EE">
        <w:rPr>
          <w:rFonts w:ascii="Times New Roman" w:hAnsi="Times New Roman"/>
          <w:b/>
          <w:bCs/>
          <w:sz w:val="24"/>
        </w:rPr>
        <w:t>6</w:t>
      </w:r>
      <w:r w:rsidRPr="000425EE">
        <w:rPr>
          <w:rFonts w:ascii="Times New Roman" w:hAnsi="Times New Roman"/>
          <w:b/>
          <w:bCs/>
          <w:sz w:val="24"/>
        </w:rPr>
        <w:t xml:space="preserve"> </w:t>
      </w:r>
      <w:r w:rsidRPr="000425EE">
        <w:rPr>
          <w:rFonts w:ascii="Times New Roman" w:hAnsi="Times New Roman"/>
          <w:sz w:val="24"/>
        </w:rPr>
        <w:t>tunnistatakse TLS-i § 56 kehtetuks.</w:t>
      </w:r>
      <w:r w:rsidR="00D06400" w:rsidRPr="000425EE">
        <w:rPr>
          <w:rFonts w:ascii="Times New Roman" w:hAnsi="Times New Roman"/>
          <w:sz w:val="24"/>
        </w:rPr>
        <w:t xml:space="preserve"> </w:t>
      </w:r>
      <w:r w:rsidR="00A84642" w:rsidRPr="000425EE">
        <w:rPr>
          <w:rFonts w:ascii="Times New Roman" w:hAnsi="Times New Roman"/>
          <w:sz w:val="24"/>
        </w:rPr>
        <w:t xml:space="preserve">Kehtiva </w:t>
      </w:r>
      <w:r w:rsidR="00D06400" w:rsidRPr="000425EE">
        <w:rPr>
          <w:rFonts w:ascii="Times New Roman" w:hAnsi="Times New Roman"/>
          <w:sz w:val="24"/>
        </w:rPr>
        <w:t>TLS</w:t>
      </w:r>
      <w:r w:rsidR="00972250" w:rsidRPr="000425EE">
        <w:rPr>
          <w:rFonts w:ascii="Times New Roman" w:hAnsi="Times New Roman"/>
          <w:sz w:val="24"/>
        </w:rPr>
        <w:t>-i</w:t>
      </w:r>
      <w:r w:rsidR="00D06400" w:rsidRPr="000425EE">
        <w:rPr>
          <w:rFonts w:ascii="Times New Roman" w:hAnsi="Times New Roman"/>
          <w:sz w:val="24"/>
        </w:rPr>
        <w:t xml:space="preserve"> § 56 kohaselt on </w:t>
      </w:r>
      <w:r w:rsidR="00A84642" w:rsidRPr="000425EE">
        <w:rPr>
          <w:rFonts w:ascii="Times New Roman" w:hAnsi="Times New Roman"/>
          <w:sz w:val="24"/>
        </w:rPr>
        <w:t>alaealise</w:t>
      </w:r>
      <w:r w:rsidR="00E46623" w:rsidRPr="000425EE">
        <w:rPr>
          <w:rFonts w:ascii="Times New Roman" w:hAnsi="Times New Roman"/>
          <w:sz w:val="24"/>
        </w:rPr>
        <w:t xml:space="preserve"> töötaja</w:t>
      </w:r>
      <w:r w:rsidR="00A84642" w:rsidRPr="000425EE">
        <w:rPr>
          <w:rFonts w:ascii="Times New Roman" w:hAnsi="Times New Roman"/>
          <w:sz w:val="24"/>
        </w:rPr>
        <w:t xml:space="preserve"> iga-aastase põhipuhkuse kestus 35 kalendripäeva</w:t>
      </w:r>
      <w:r w:rsidR="00496E8D">
        <w:rPr>
          <w:rFonts w:ascii="Times New Roman" w:hAnsi="Times New Roman"/>
          <w:sz w:val="24"/>
        </w:rPr>
        <w:t>.</w:t>
      </w:r>
      <w:r w:rsidR="00E46623" w:rsidRPr="000425EE">
        <w:rPr>
          <w:rFonts w:ascii="Times New Roman" w:hAnsi="Times New Roman"/>
          <w:sz w:val="24"/>
        </w:rPr>
        <w:t xml:space="preserve"> </w:t>
      </w:r>
      <w:r w:rsidR="00496E8D">
        <w:rPr>
          <w:rFonts w:ascii="Times New Roman" w:hAnsi="Times New Roman"/>
          <w:sz w:val="24"/>
        </w:rPr>
        <w:t xml:space="preserve">Samas on </w:t>
      </w:r>
      <w:r w:rsidR="001B210C" w:rsidRPr="000425EE">
        <w:rPr>
          <w:rFonts w:ascii="Times New Roman" w:hAnsi="Times New Roman"/>
          <w:sz w:val="24"/>
        </w:rPr>
        <w:t>TLS</w:t>
      </w:r>
      <w:r w:rsidR="00972250" w:rsidRPr="000425EE">
        <w:rPr>
          <w:rFonts w:ascii="Times New Roman" w:hAnsi="Times New Roman"/>
          <w:sz w:val="24"/>
        </w:rPr>
        <w:t>-i</w:t>
      </w:r>
      <w:r w:rsidR="001B210C" w:rsidRPr="000425EE">
        <w:rPr>
          <w:rFonts w:ascii="Times New Roman" w:hAnsi="Times New Roman"/>
          <w:sz w:val="24"/>
        </w:rPr>
        <w:t xml:space="preserve"> § 55 </w:t>
      </w:r>
      <w:r w:rsidR="00496E8D">
        <w:rPr>
          <w:rFonts w:ascii="Times New Roman" w:hAnsi="Times New Roman"/>
          <w:sz w:val="24"/>
        </w:rPr>
        <w:t>kohaselt</w:t>
      </w:r>
      <w:r w:rsidR="001B210C" w:rsidRPr="000425EE">
        <w:rPr>
          <w:rFonts w:ascii="Times New Roman" w:hAnsi="Times New Roman"/>
          <w:sz w:val="24"/>
        </w:rPr>
        <w:t xml:space="preserve"> </w:t>
      </w:r>
      <w:r w:rsidR="00A84642" w:rsidRPr="000425EE">
        <w:rPr>
          <w:rFonts w:ascii="Times New Roman" w:hAnsi="Times New Roman"/>
          <w:sz w:val="24"/>
        </w:rPr>
        <w:t>täisealise töötaja</w:t>
      </w:r>
      <w:r w:rsidR="001B210C" w:rsidRPr="000425EE">
        <w:rPr>
          <w:rFonts w:ascii="Times New Roman" w:hAnsi="Times New Roman"/>
          <w:sz w:val="24"/>
        </w:rPr>
        <w:t xml:space="preserve"> iga-aastase põhipuhkuse </w:t>
      </w:r>
      <w:r w:rsidR="00015F5A" w:rsidRPr="000425EE">
        <w:rPr>
          <w:rFonts w:ascii="Times New Roman" w:hAnsi="Times New Roman"/>
          <w:sz w:val="24"/>
        </w:rPr>
        <w:t>kestus</w:t>
      </w:r>
      <w:r w:rsidR="00A84642" w:rsidRPr="000425EE">
        <w:rPr>
          <w:rFonts w:ascii="Times New Roman" w:hAnsi="Times New Roman"/>
          <w:sz w:val="24"/>
        </w:rPr>
        <w:t xml:space="preserve"> 28 kalendripäeva</w:t>
      </w:r>
      <w:r w:rsidR="001B210C" w:rsidRPr="000425EE">
        <w:rPr>
          <w:rFonts w:ascii="Times New Roman" w:hAnsi="Times New Roman"/>
          <w:sz w:val="24"/>
        </w:rPr>
        <w:t>, kui töötaja ja tööandja ei ole leppinud kokku pikemas põhipuhkuses või kui seadus ei sätesta teisiti</w:t>
      </w:r>
      <w:r w:rsidR="00A84642" w:rsidRPr="000425EE">
        <w:rPr>
          <w:rFonts w:ascii="Times New Roman" w:hAnsi="Times New Roman"/>
          <w:sz w:val="24"/>
        </w:rPr>
        <w:t xml:space="preserve">. </w:t>
      </w:r>
      <w:r w:rsidR="001B210C" w:rsidRPr="000425EE">
        <w:rPr>
          <w:rFonts w:ascii="Times New Roman" w:hAnsi="Times New Roman"/>
          <w:sz w:val="24"/>
        </w:rPr>
        <w:t>TLS</w:t>
      </w:r>
      <w:r w:rsidR="00972250" w:rsidRPr="000425EE">
        <w:rPr>
          <w:rFonts w:ascii="Times New Roman" w:hAnsi="Times New Roman"/>
          <w:sz w:val="24"/>
        </w:rPr>
        <w:t>-i</w:t>
      </w:r>
      <w:r w:rsidR="001B210C" w:rsidRPr="000425EE">
        <w:rPr>
          <w:rFonts w:ascii="Times New Roman" w:hAnsi="Times New Roman"/>
          <w:sz w:val="24"/>
        </w:rPr>
        <w:t xml:space="preserve"> §</w:t>
      </w:r>
      <w:r w:rsidR="00DC0743" w:rsidRPr="000425EE">
        <w:rPr>
          <w:rFonts w:ascii="Times New Roman" w:hAnsi="Times New Roman"/>
          <w:sz w:val="24"/>
        </w:rPr>
        <w:t> </w:t>
      </w:r>
      <w:r w:rsidR="001B210C" w:rsidRPr="000425EE">
        <w:rPr>
          <w:rFonts w:ascii="Times New Roman" w:hAnsi="Times New Roman"/>
          <w:sz w:val="24"/>
        </w:rPr>
        <w:t xml:space="preserve">56 kehtetuks tunnistamise tagajärg on see, et </w:t>
      </w:r>
      <w:r w:rsidR="00A84642" w:rsidRPr="000425EE">
        <w:rPr>
          <w:rFonts w:ascii="Times New Roman" w:hAnsi="Times New Roman"/>
          <w:sz w:val="24"/>
        </w:rPr>
        <w:t>alaealis</w:t>
      </w:r>
      <w:r w:rsidR="00C65CA4" w:rsidRPr="000425EE">
        <w:rPr>
          <w:rFonts w:ascii="Times New Roman" w:hAnsi="Times New Roman"/>
          <w:sz w:val="24"/>
        </w:rPr>
        <w:t>e</w:t>
      </w:r>
      <w:r w:rsidR="00E46623" w:rsidRPr="000425EE">
        <w:rPr>
          <w:rFonts w:ascii="Times New Roman" w:hAnsi="Times New Roman"/>
          <w:sz w:val="24"/>
        </w:rPr>
        <w:t xml:space="preserve"> töötaja</w:t>
      </w:r>
      <w:r w:rsidR="00A84642" w:rsidRPr="000425EE">
        <w:rPr>
          <w:rFonts w:ascii="Times New Roman" w:hAnsi="Times New Roman"/>
          <w:sz w:val="24"/>
        </w:rPr>
        <w:t xml:space="preserve"> iga-aastase põhipuhkuse </w:t>
      </w:r>
      <w:r w:rsidR="00015F5A" w:rsidRPr="000425EE">
        <w:rPr>
          <w:rFonts w:ascii="Times New Roman" w:hAnsi="Times New Roman"/>
          <w:sz w:val="24"/>
        </w:rPr>
        <w:t xml:space="preserve">pikkus </w:t>
      </w:r>
      <w:r w:rsidR="00A84642" w:rsidRPr="000425EE">
        <w:rPr>
          <w:rFonts w:ascii="Times New Roman" w:hAnsi="Times New Roman"/>
          <w:sz w:val="24"/>
        </w:rPr>
        <w:t>lühen</w:t>
      </w:r>
      <w:r w:rsidR="001B210C" w:rsidRPr="000425EE">
        <w:rPr>
          <w:rFonts w:ascii="Times New Roman" w:hAnsi="Times New Roman"/>
          <w:sz w:val="24"/>
        </w:rPr>
        <w:t>eb</w:t>
      </w:r>
      <w:r w:rsidR="00A84642" w:rsidRPr="000425EE">
        <w:rPr>
          <w:rFonts w:ascii="Times New Roman" w:hAnsi="Times New Roman"/>
          <w:sz w:val="24"/>
        </w:rPr>
        <w:t xml:space="preserve"> </w:t>
      </w:r>
      <w:r w:rsidR="0007413D" w:rsidRPr="000425EE">
        <w:rPr>
          <w:rFonts w:ascii="Times New Roman" w:hAnsi="Times New Roman"/>
          <w:sz w:val="24"/>
        </w:rPr>
        <w:t>seitsme</w:t>
      </w:r>
      <w:r w:rsidR="00A84642" w:rsidRPr="000425EE">
        <w:rPr>
          <w:rFonts w:ascii="Times New Roman" w:hAnsi="Times New Roman"/>
          <w:sz w:val="24"/>
        </w:rPr>
        <w:t xml:space="preserve"> päeva võrra</w:t>
      </w:r>
      <w:r w:rsidR="0008441E" w:rsidRPr="000425EE">
        <w:rPr>
          <w:rFonts w:ascii="Times New Roman" w:hAnsi="Times New Roman"/>
          <w:sz w:val="24"/>
        </w:rPr>
        <w:t>,</w:t>
      </w:r>
      <w:r w:rsidR="00A84642" w:rsidRPr="000425EE">
        <w:rPr>
          <w:rFonts w:ascii="Times New Roman" w:hAnsi="Times New Roman"/>
          <w:sz w:val="24"/>
        </w:rPr>
        <w:t xml:space="preserve"> seniselt 35 kalendripäevalt 28 kalendripäevale aastas.</w:t>
      </w:r>
      <w:r w:rsidR="001B210C" w:rsidRPr="000425EE">
        <w:rPr>
          <w:rFonts w:ascii="Times New Roman" w:hAnsi="Times New Roman"/>
          <w:sz w:val="24"/>
        </w:rPr>
        <w:t xml:space="preserve"> See tähendab, et ka alaealisele töötajale hakkab kohalduma TLS</w:t>
      </w:r>
      <w:r w:rsidR="00972250" w:rsidRPr="000425EE">
        <w:rPr>
          <w:rFonts w:ascii="Times New Roman" w:hAnsi="Times New Roman"/>
          <w:sz w:val="24"/>
        </w:rPr>
        <w:t>-i</w:t>
      </w:r>
      <w:r w:rsidR="001B210C" w:rsidRPr="000425EE">
        <w:rPr>
          <w:rFonts w:ascii="Times New Roman" w:hAnsi="Times New Roman"/>
          <w:sz w:val="24"/>
        </w:rPr>
        <w:t xml:space="preserve"> §-s 55 sätestatud põhipuhkuse re</w:t>
      </w:r>
      <w:r w:rsidR="00496E8D">
        <w:rPr>
          <w:rFonts w:ascii="Times New Roman" w:hAnsi="Times New Roman"/>
          <w:sz w:val="24"/>
        </w:rPr>
        <w:t>egel</w:t>
      </w:r>
      <w:r w:rsidR="001B210C" w:rsidRPr="000425EE">
        <w:rPr>
          <w:rFonts w:ascii="Times New Roman" w:hAnsi="Times New Roman"/>
          <w:sz w:val="24"/>
        </w:rPr>
        <w:t xml:space="preserve">. </w:t>
      </w:r>
      <w:r w:rsidR="003314D0" w:rsidRPr="000425EE">
        <w:rPr>
          <w:rFonts w:ascii="Times New Roman" w:hAnsi="Times New Roman"/>
          <w:sz w:val="24"/>
        </w:rPr>
        <w:t>Muudatusest hoolimata võib</w:t>
      </w:r>
      <w:r w:rsidR="001B210C" w:rsidRPr="000425EE">
        <w:rPr>
          <w:rFonts w:ascii="Times New Roman" w:hAnsi="Times New Roman"/>
          <w:sz w:val="24"/>
        </w:rPr>
        <w:t xml:space="preserve"> tööandja alaealise töötajaga sõlmida soodsama kokkuleppe põhipuhkuse kestuse kohta</w:t>
      </w:r>
      <w:r w:rsidR="003314D0" w:rsidRPr="000425EE">
        <w:rPr>
          <w:rFonts w:ascii="Times New Roman" w:hAnsi="Times New Roman"/>
          <w:sz w:val="24"/>
        </w:rPr>
        <w:t>,</w:t>
      </w:r>
      <w:r w:rsidR="001B210C" w:rsidRPr="000425EE">
        <w:rPr>
          <w:rFonts w:ascii="Times New Roman" w:hAnsi="Times New Roman"/>
          <w:sz w:val="24"/>
        </w:rPr>
        <w:t xml:space="preserve"> nähes ette </w:t>
      </w:r>
      <w:r w:rsidR="00496E8D" w:rsidRPr="000425EE">
        <w:rPr>
          <w:rFonts w:ascii="Times New Roman" w:hAnsi="Times New Roman"/>
          <w:sz w:val="24"/>
        </w:rPr>
        <w:t>seaduses kehtestatud alammäär</w:t>
      </w:r>
      <w:r w:rsidR="00496E8D">
        <w:rPr>
          <w:rFonts w:ascii="Times New Roman" w:hAnsi="Times New Roman"/>
          <w:sz w:val="24"/>
        </w:rPr>
        <w:t>ast</w:t>
      </w:r>
      <w:r w:rsidR="00496E8D" w:rsidRPr="000425EE">
        <w:rPr>
          <w:rFonts w:ascii="Times New Roman" w:hAnsi="Times New Roman"/>
          <w:sz w:val="24"/>
        </w:rPr>
        <w:t xml:space="preserve"> </w:t>
      </w:r>
      <w:r w:rsidR="001B210C" w:rsidRPr="000425EE">
        <w:rPr>
          <w:rFonts w:ascii="Times New Roman" w:hAnsi="Times New Roman"/>
          <w:sz w:val="24"/>
        </w:rPr>
        <w:t>pikema põhipuhkuse</w:t>
      </w:r>
      <w:r w:rsidR="00496E8D">
        <w:rPr>
          <w:rFonts w:ascii="Times New Roman" w:hAnsi="Times New Roman"/>
          <w:sz w:val="24"/>
        </w:rPr>
        <w:t>.</w:t>
      </w:r>
    </w:p>
    <w:p w14:paraId="624C0B66" w14:textId="77777777" w:rsidR="003B63EC" w:rsidRPr="000425EE" w:rsidRDefault="003B63EC" w:rsidP="00201FF4">
      <w:pPr>
        <w:rPr>
          <w:rFonts w:ascii="Times New Roman" w:hAnsi="Times New Roman"/>
          <w:sz w:val="24"/>
        </w:rPr>
      </w:pPr>
    </w:p>
    <w:p w14:paraId="0853C653" w14:textId="77264046" w:rsidR="008F54D9" w:rsidRPr="000425EE" w:rsidRDefault="001B210C" w:rsidP="00201FF4">
      <w:pPr>
        <w:rPr>
          <w:rFonts w:ascii="Times New Roman" w:hAnsi="Times New Roman"/>
          <w:sz w:val="24"/>
        </w:rPr>
      </w:pPr>
      <w:r w:rsidRPr="000425EE">
        <w:rPr>
          <w:rFonts w:ascii="Times New Roman" w:hAnsi="Times New Roman"/>
          <w:sz w:val="24"/>
        </w:rPr>
        <w:t>Alaealis</w:t>
      </w:r>
      <w:r w:rsidR="00972250" w:rsidRPr="000425EE">
        <w:rPr>
          <w:rFonts w:ascii="Times New Roman" w:hAnsi="Times New Roman"/>
          <w:sz w:val="24"/>
        </w:rPr>
        <w:t>t</w:t>
      </w:r>
      <w:r w:rsidRPr="000425EE">
        <w:rPr>
          <w:rFonts w:ascii="Times New Roman" w:hAnsi="Times New Roman"/>
          <w:sz w:val="24"/>
        </w:rPr>
        <w:t xml:space="preserve">e töötajate suhtes </w:t>
      </w:r>
      <w:r w:rsidR="00C65CA4" w:rsidRPr="000425EE">
        <w:rPr>
          <w:rFonts w:ascii="Times New Roman" w:hAnsi="Times New Roman"/>
          <w:sz w:val="24"/>
        </w:rPr>
        <w:t>kehtivate</w:t>
      </w:r>
      <w:r w:rsidRPr="000425EE">
        <w:rPr>
          <w:rFonts w:ascii="Times New Roman" w:hAnsi="Times New Roman"/>
          <w:sz w:val="24"/>
        </w:rPr>
        <w:t xml:space="preserve"> e</w:t>
      </w:r>
      <w:r w:rsidR="00A84642" w:rsidRPr="000425EE">
        <w:rPr>
          <w:rFonts w:ascii="Times New Roman" w:hAnsi="Times New Roman"/>
          <w:sz w:val="24"/>
        </w:rPr>
        <w:t>risuste vähendamine muudab tööandja jaoks alaealise töölevõtmise lihtsamaks</w:t>
      </w:r>
      <w:r w:rsidR="00972250" w:rsidRPr="000425EE">
        <w:rPr>
          <w:rFonts w:ascii="Times New Roman" w:hAnsi="Times New Roman"/>
          <w:sz w:val="24"/>
        </w:rPr>
        <w:t xml:space="preserve"> ja atraktiivsemaks ning</w:t>
      </w:r>
      <w:r w:rsidR="00A84642" w:rsidRPr="000425EE">
        <w:rPr>
          <w:rFonts w:ascii="Times New Roman" w:hAnsi="Times New Roman"/>
          <w:sz w:val="24"/>
        </w:rPr>
        <w:t xml:space="preserve"> võib</w:t>
      </w:r>
      <w:r w:rsidR="00120E6E" w:rsidRPr="000425EE">
        <w:rPr>
          <w:rFonts w:ascii="Times New Roman" w:hAnsi="Times New Roman"/>
          <w:sz w:val="24"/>
        </w:rPr>
        <w:t xml:space="preserve"> seeläbi</w:t>
      </w:r>
      <w:r w:rsidR="00A84642" w:rsidRPr="000425EE">
        <w:rPr>
          <w:rFonts w:ascii="Times New Roman" w:hAnsi="Times New Roman"/>
          <w:sz w:val="24"/>
        </w:rPr>
        <w:t xml:space="preserve"> suurendada </w:t>
      </w:r>
      <w:r w:rsidR="00576279" w:rsidRPr="000425EE">
        <w:rPr>
          <w:rFonts w:ascii="Times New Roman" w:hAnsi="Times New Roman"/>
          <w:sz w:val="24"/>
        </w:rPr>
        <w:t xml:space="preserve">tööandjate </w:t>
      </w:r>
      <w:r w:rsidR="00A84642" w:rsidRPr="000425EE">
        <w:rPr>
          <w:rFonts w:ascii="Times New Roman" w:hAnsi="Times New Roman"/>
          <w:sz w:val="24"/>
        </w:rPr>
        <w:t xml:space="preserve">valmisolekut </w:t>
      </w:r>
      <w:r w:rsidR="00972250" w:rsidRPr="000425EE">
        <w:rPr>
          <w:rFonts w:ascii="Times New Roman" w:hAnsi="Times New Roman"/>
          <w:sz w:val="24"/>
        </w:rPr>
        <w:t>alaealis</w:t>
      </w:r>
      <w:r w:rsidR="00DC0743" w:rsidRPr="000425EE">
        <w:rPr>
          <w:rFonts w:ascii="Times New Roman" w:hAnsi="Times New Roman"/>
          <w:sz w:val="24"/>
        </w:rPr>
        <w:t>i</w:t>
      </w:r>
      <w:r w:rsidRPr="000425EE">
        <w:rPr>
          <w:rFonts w:ascii="Times New Roman" w:hAnsi="Times New Roman"/>
          <w:sz w:val="24"/>
        </w:rPr>
        <w:t xml:space="preserve"> tööle võt</w:t>
      </w:r>
      <w:r w:rsidR="00DC0743" w:rsidRPr="000425EE">
        <w:rPr>
          <w:rFonts w:ascii="Times New Roman" w:hAnsi="Times New Roman"/>
          <w:sz w:val="24"/>
        </w:rPr>
        <w:t>ta</w:t>
      </w:r>
      <w:r w:rsidR="00A84642" w:rsidRPr="000425EE">
        <w:rPr>
          <w:rFonts w:ascii="Times New Roman" w:hAnsi="Times New Roman"/>
          <w:sz w:val="24"/>
        </w:rPr>
        <w:t xml:space="preserve">. Kehtiv pikem </w:t>
      </w:r>
      <w:r w:rsidRPr="000425EE">
        <w:rPr>
          <w:rFonts w:ascii="Times New Roman" w:hAnsi="Times New Roman"/>
          <w:sz w:val="24"/>
        </w:rPr>
        <w:t xml:space="preserve">iga-aastane </w:t>
      </w:r>
      <w:r w:rsidR="00A84642" w:rsidRPr="000425EE">
        <w:rPr>
          <w:rFonts w:ascii="Times New Roman" w:hAnsi="Times New Roman"/>
          <w:sz w:val="24"/>
        </w:rPr>
        <w:t>põhipuhkus võib piirata alaealise võimalusi töökogemus</w:t>
      </w:r>
      <w:r w:rsidR="005C7ECB" w:rsidRPr="000425EE">
        <w:rPr>
          <w:rFonts w:ascii="Times New Roman" w:hAnsi="Times New Roman"/>
          <w:sz w:val="24"/>
        </w:rPr>
        <w:t>t</w:t>
      </w:r>
      <w:r w:rsidR="00A84642" w:rsidRPr="000425EE">
        <w:rPr>
          <w:rFonts w:ascii="Times New Roman" w:hAnsi="Times New Roman"/>
          <w:sz w:val="24"/>
        </w:rPr>
        <w:t xml:space="preserve"> omanda</w:t>
      </w:r>
      <w:r w:rsidR="005C7ECB" w:rsidRPr="000425EE">
        <w:rPr>
          <w:rFonts w:ascii="Times New Roman" w:hAnsi="Times New Roman"/>
          <w:sz w:val="24"/>
        </w:rPr>
        <w:t>da</w:t>
      </w:r>
      <w:r w:rsidR="00A84642" w:rsidRPr="000425EE">
        <w:rPr>
          <w:rFonts w:ascii="Times New Roman" w:hAnsi="Times New Roman"/>
          <w:sz w:val="24"/>
        </w:rPr>
        <w:t>, kuna tööandjad eelistavad pigem töötajaid, kelle</w:t>
      </w:r>
      <w:r w:rsidR="00972250" w:rsidRPr="000425EE">
        <w:rPr>
          <w:rFonts w:ascii="Times New Roman" w:hAnsi="Times New Roman"/>
          <w:sz w:val="24"/>
        </w:rPr>
        <w:t>s suhtes</w:t>
      </w:r>
      <w:r w:rsidR="00A84642" w:rsidRPr="000425EE">
        <w:rPr>
          <w:rFonts w:ascii="Times New Roman" w:hAnsi="Times New Roman"/>
          <w:sz w:val="24"/>
        </w:rPr>
        <w:t xml:space="preserve"> kohaldub vähem seadusest tulenevaid erisusi ja kelle töötingimused võimaldavad panustada võrdselt teistega.</w:t>
      </w:r>
      <w:r w:rsidR="00120E6E" w:rsidRPr="000425EE">
        <w:rPr>
          <w:rFonts w:ascii="Times New Roman" w:hAnsi="Times New Roman"/>
          <w:sz w:val="24"/>
        </w:rPr>
        <w:t xml:space="preserve"> </w:t>
      </w:r>
      <w:r w:rsidR="00015F5A" w:rsidRPr="000425EE">
        <w:rPr>
          <w:rFonts w:ascii="Times New Roman" w:hAnsi="Times New Roman"/>
          <w:sz w:val="24"/>
        </w:rPr>
        <w:t xml:space="preserve">Muudatuse eesmärk on rakendada alaealiste töötajate </w:t>
      </w:r>
      <w:r w:rsidR="00540BA1" w:rsidRPr="000425EE">
        <w:rPr>
          <w:rFonts w:ascii="Times New Roman" w:hAnsi="Times New Roman"/>
          <w:sz w:val="24"/>
        </w:rPr>
        <w:t xml:space="preserve">suhtes </w:t>
      </w:r>
      <w:r w:rsidR="00015F5A" w:rsidRPr="000425EE">
        <w:rPr>
          <w:rFonts w:ascii="Times New Roman" w:hAnsi="Times New Roman"/>
          <w:sz w:val="24"/>
        </w:rPr>
        <w:t xml:space="preserve">võrdsuse </w:t>
      </w:r>
      <w:r w:rsidR="00015F5A" w:rsidRPr="000425EE">
        <w:rPr>
          <w:rFonts w:ascii="Times New Roman" w:hAnsi="Times New Roman"/>
          <w:sz w:val="24"/>
        </w:rPr>
        <w:lastRenderedPageBreak/>
        <w:t>printsiipi.</w:t>
      </w:r>
      <w:r w:rsidR="00A84642" w:rsidRPr="000425EE">
        <w:rPr>
          <w:rFonts w:ascii="Times New Roman" w:hAnsi="Times New Roman"/>
          <w:sz w:val="24"/>
        </w:rPr>
        <w:t xml:space="preserve"> Kooli</w:t>
      </w:r>
      <w:r w:rsidR="00540BA1" w:rsidRPr="000425EE">
        <w:rPr>
          <w:rFonts w:ascii="Times New Roman" w:hAnsi="Times New Roman"/>
          <w:sz w:val="24"/>
        </w:rPr>
        <w:t xml:space="preserve">ealiste </w:t>
      </w:r>
      <w:r w:rsidR="00A84642" w:rsidRPr="000425EE">
        <w:rPr>
          <w:rFonts w:ascii="Times New Roman" w:hAnsi="Times New Roman"/>
          <w:sz w:val="24"/>
        </w:rPr>
        <w:t>noorte</w:t>
      </w:r>
      <w:r w:rsidR="00063C96" w:rsidRPr="000425EE">
        <w:rPr>
          <w:rFonts w:ascii="Times New Roman" w:hAnsi="Times New Roman"/>
          <w:sz w:val="24"/>
        </w:rPr>
        <w:t xml:space="preserve"> senisest</w:t>
      </w:r>
      <w:r w:rsidR="00A84642" w:rsidRPr="000425EE">
        <w:rPr>
          <w:rFonts w:ascii="Times New Roman" w:hAnsi="Times New Roman"/>
          <w:sz w:val="24"/>
        </w:rPr>
        <w:t xml:space="preserve"> tagasisidest on </w:t>
      </w:r>
      <w:r w:rsidR="003D5994" w:rsidRPr="000425EE">
        <w:rPr>
          <w:rFonts w:ascii="Times New Roman" w:hAnsi="Times New Roman"/>
          <w:sz w:val="24"/>
        </w:rPr>
        <w:t>ilmnenud</w:t>
      </w:r>
      <w:r w:rsidR="00A84642" w:rsidRPr="000425EE">
        <w:rPr>
          <w:rFonts w:ascii="Times New Roman" w:hAnsi="Times New Roman"/>
          <w:sz w:val="24"/>
        </w:rPr>
        <w:t>, et alaealised ise soovivad tööelus täiskasvanutega võrdset kohtlemist</w:t>
      </w:r>
      <w:bookmarkEnd w:id="11"/>
      <w:r w:rsidR="00120E6E" w:rsidRPr="000425EE">
        <w:rPr>
          <w:rFonts w:ascii="Times New Roman" w:hAnsi="Times New Roman"/>
          <w:sz w:val="24"/>
        </w:rPr>
        <w:t>, sh võrdsete töötingimuste rakendamist</w:t>
      </w:r>
      <w:r w:rsidR="00E46623" w:rsidRPr="000425EE">
        <w:rPr>
          <w:rFonts w:ascii="Times New Roman" w:hAnsi="Times New Roman"/>
          <w:sz w:val="24"/>
        </w:rPr>
        <w:t xml:space="preserve"> nende suhtes</w:t>
      </w:r>
      <w:r w:rsidR="00EE4DD4" w:rsidRPr="000425EE">
        <w:rPr>
          <w:rStyle w:val="FootnoteReference"/>
          <w:rFonts w:ascii="Times New Roman" w:hAnsi="Times New Roman"/>
          <w:sz w:val="24"/>
        </w:rPr>
        <w:footnoteReference w:id="12"/>
      </w:r>
      <w:r w:rsidR="00E46623" w:rsidRPr="000425EE">
        <w:rPr>
          <w:rFonts w:ascii="Times New Roman" w:hAnsi="Times New Roman"/>
          <w:sz w:val="24"/>
        </w:rPr>
        <w:t>.</w:t>
      </w:r>
    </w:p>
    <w:p w14:paraId="0F6EC814" w14:textId="77777777" w:rsidR="00024069" w:rsidRPr="000425EE" w:rsidRDefault="00024069" w:rsidP="00201FF4">
      <w:pPr>
        <w:rPr>
          <w:rFonts w:ascii="Times New Roman" w:hAnsi="Times New Roman"/>
          <w:sz w:val="24"/>
        </w:rPr>
      </w:pPr>
    </w:p>
    <w:p w14:paraId="67F32FCA" w14:textId="469EB02B" w:rsidR="00024069" w:rsidRPr="000425EE" w:rsidRDefault="00615610" w:rsidP="00201FF4">
      <w:pPr>
        <w:rPr>
          <w:rFonts w:ascii="Times New Roman" w:hAnsi="Times New Roman"/>
          <w:sz w:val="24"/>
        </w:rPr>
      </w:pPr>
      <w:r w:rsidRPr="000425EE">
        <w:rPr>
          <w:rFonts w:ascii="Times New Roman" w:hAnsi="Times New Roman"/>
          <w:b/>
          <w:bCs/>
          <w:sz w:val="24"/>
        </w:rPr>
        <w:t>TLS-i</w:t>
      </w:r>
      <w:r w:rsidR="00024069" w:rsidRPr="000425EE">
        <w:rPr>
          <w:rFonts w:ascii="Times New Roman" w:hAnsi="Times New Roman"/>
          <w:b/>
          <w:bCs/>
          <w:sz w:val="24"/>
        </w:rPr>
        <w:t xml:space="preserve"> sätete loetelu, mis sisaldavad viidet kehtetuks tunnistatavale §-le 56</w:t>
      </w:r>
      <w:r w:rsidR="00024069" w:rsidRPr="000425EE">
        <w:rPr>
          <w:rFonts w:ascii="Times New Roman" w:hAnsi="Times New Roman"/>
          <w:sz w:val="24"/>
        </w:rPr>
        <w:t>:</w:t>
      </w:r>
    </w:p>
    <w:p w14:paraId="0195BC9E" w14:textId="77777777" w:rsidR="00827158" w:rsidRPr="000425EE" w:rsidRDefault="00827158" w:rsidP="00201FF4">
      <w:pPr>
        <w:rPr>
          <w:rFonts w:ascii="Times New Roman" w:hAnsi="Times New Roman"/>
          <w:sz w:val="24"/>
        </w:rPr>
      </w:pPr>
    </w:p>
    <w:p w14:paraId="52B18F36" w14:textId="366AC022" w:rsidR="00024069" w:rsidRPr="000425EE" w:rsidRDefault="00024069" w:rsidP="00201FF4">
      <w:pPr>
        <w:pStyle w:val="ListParagraph"/>
        <w:numPr>
          <w:ilvl w:val="0"/>
          <w:numId w:val="38"/>
        </w:numPr>
        <w:rPr>
          <w:rFonts w:ascii="Times New Roman" w:hAnsi="Times New Roman"/>
          <w:sz w:val="24"/>
        </w:rPr>
      </w:pPr>
      <w:r w:rsidRPr="000425EE">
        <w:rPr>
          <w:rFonts w:ascii="Times New Roman" w:hAnsi="Times New Roman"/>
          <w:b/>
          <w:bCs/>
          <w:sz w:val="24"/>
        </w:rPr>
        <w:t>TLS-i § 54 lõige 3</w:t>
      </w:r>
      <w:r w:rsidRPr="000425EE">
        <w:rPr>
          <w:rFonts w:ascii="Times New Roman" w:hAnsi="Times New Roman"/>
          <w:sz w:val="24"/>
        </w:rPr>
        <w:t xml:space="preserve">: </w:t>
      </w:r>
      <w:r w:rsidR="009265B5" w:rsidRPr="000425EE">
        <w:rPr>
          <w:rFonts w:ascii="Times New Roman" w:hAnsi="Times New Roman"/>
          <w:sz w:val="24"/>
        </w:rPr>
        <w:t>„</w:t>
      </w:r>
      <w:r w:rsidR="00827158" w:rsidRPr="000425EE">
        <w:rPr>
          <w:rFonts w:ascii="Times New Roman" w:hAnsi="Times New Roman"/>
          <w:sz w:val="24"/>
        </w:rPr>
        <w:t>Käesoleva seaduse §-des 55–58 ettenähtud põhipuhkuse hulka ei arvata rahvuspüha ja riigipühi.</w:t>
      </w:r>
      <w:r w:rsidR="009265B5" w:rsidRPr="000425EE">
        <w:rPr>
          <w:rFonts w:ascii="Times New Roman" w:hAnsi="Times New Roman"/>
          <w:sz w:val="24"/>
        </w:rPr>
        <w:t>“</w:t>
      </w:r>
      <w:r w:rsidR="00827158" w:rsidRPr="000425EE">
        <w:rPr>
          <w:rFonts w:ascii="Times New Roman" w:hAnsi="Times New Roman"/>
          <w:sz w:val="24"/>
        </w:rPr>
        <w:t xml:space="preserve"> Seda sätet muudetakse</w:t>
      </w:r>
      <w:r w:rsidR="00841339" w:rsidRPr="000425EE">
        <w:rPr>
          <w:rFonts w:ascii="Times New Roman" w:hAnsi="Times New Roman"/>
          <w:sz w:val="24"/>
        </w:rPr>
        <w:t xml:space="preserve"> </w:t>
      </w:r>
      <w:r w:rsidR="00841339" w:rsidRPr="000425EE">
        <w:rPr>
          <w:rFonts w:ascii="Times New Roman" w:hAnsi="Times New Roman"/>
          <w:b/>
          <w:bCs/>
          <w:sz w:val="24"/>
        </w:rPr>
        <w:t xml:space="preserve">eelnõu punktiga </w:t>
      </w:r>
      <w:r w:rsidR="009265B5" w:rsidRPr="000425EE">
        <w:rPr>
          <w:rFonts w:ascii="Times New Roman" w:hAnsi="Times New Roman"/>
          <w:b/>
          <w:bCs/>
          <w:sz w:val="24"/>
        </w:rPr>
        <w:t>5</w:t>
      </w:r>
      <w:r w:rsidR="009265B5" w:rsidRPr="000425EE">
        <w:rPr>
          <w:rFonts w:ascii="Times New Roman" w:hAnsi="Times New Roman"/>
          <w:sz w:val="24"/>
        </w:rPr>
        <w:t>, sest eelnõukohase seadusega tunnistatakse TLS-i § 56 kehtetuks.</w:t>
      </w:r>
    </w:p>
    <w:p w14:paraId="51395CE7" w14:textId="15859CC4" w:rsidR="00024069" w:rsidRPr="000425EE" w:rsidRDefault="00024069" w:rsidP="00201FF4">
      <w:pPr>
        <w:pStyle w:val="ListParagraph"/>
        <w:numPr>
          <w:ilvl w:val="0"/>
          <w:numId w:val="38"/>
        </w:numPr>
        <w:ind w:left="714" w:hanging="357"/>
        <w:rPr>
          <w:rFonts w:ascii="Times New Roman" w:hAnsi="Times New Roman"/>
          <w:sz w:val="24"/>
        </w:rPr>
      </w:pPr>
      <w:r w:rsidRPr="000425EE">
        <w:rPr>
          <w:rFonts w:ascii="Times New Roman" w:hAnsi="Times New Roman"/>
          <w:b/>
          <w:bCs/>
          <w:sz w:val="24"/>
        </w:rPr>
        <w:t>TLS-i § 66 lõige 1</w:t>
      </w:r>
      <w:r w:rsidRPr="000425EE">
        <w:rPr>
          <w:rFonts w:ascii="Times New Roman" w:hAnsi="Times New Roman"/>
          <w:sz w:val="24"/>
        </w:rPr>
        <w:t xml:space="preserve">: </w:t>
      </w:r>
      <w:r w:rsidR="009265B5" w:rsidRPr="000425EE">
        <w:rPr>
          <w:rFonts w:ascii="Times New Roman" w:hAnsi="Times New Roman"/>
          <w:sz w:val="24"/>
        </w:rPr>
        <w:t>„</w:t>
      </w:r>
      <w:r w:rsidRPr="000425EE">
        <w:rPr>
          <w:rFonts w:ascii="Times New Roman" w:hAnsi="Times New Roman"/>
          <w:sz w:val="24"/>
        </w:rPr>
        <w:t>Puhkusetasu käesoleva seaduse §-des 56 ja 57 ettenähtud põhipuhkuse 28 kalendripäeva ületava osa eest hüvitatakse kuni seitsme kalendripäeva ulatuses riigieelarvest.</w:t>
      </w:r>
      <w:r w:rsidR="009265B5" w:rsidRPr="000425EE">
        <w:rPr>
          <w:rFonts w:ascii="Times New Roman" w:hAnsi="Times New Roman"/>
          <w:sz w:val="24"/>
        </w:rPr>
        <w:t>“</w:t>
      </w:r>
      <w:r w:rsidR="00827158" w:rsidRPr="000425EE">
        <w:rPr>
          <w:rFonts w:ascii="Times New Roman" w:hAnsi="Times New Roman"/>
          <w:sz w:val="24"/>
        </w:rPr>
        <w:t xml:space="preserve"> Seda sätet muudetakse </w:t>
      </w:r>
      <w:r w:rsidR="00827158" w:rsidRPr="000425EE">
        <w:rPr>
          <w:rFonts w:ascii="Times New Roman" w:hAnsi="Times New Roman"/>
          <w:b/>
          <w:bCs/>
          <w:sz w:val="24"/>
        </w:rPr>
        <w:t xml:space="preserve">eelnõu punktiga </w:t>
      </w:r>
      <w:r w:rsidR="009265B5" w:rsidRPr="000425EE">
        <w:rPr>
          <w:rFonts w:ascii="Times New Roman" w:hAnsi="Times New Roman"/>
          <w:b/>
          <w:bCs/>
          <w:sz w:val="24"/>
        </w:rPr>
        <w:t>7</w:t>
      </w:r>
      <w:r w:rsidR="00827158" w:rsidRPr="000425EE">
        <w:rPr>
          <w:rFonts w:ascii="Times New Roman" w:hAnsi="Times New Roman"/>
          <w:sz w:val="24"/>
        </w:rPr>
        <w:t>, sest eelnõukohase seadusega tunnistatakse TLS-i § 56 kehtetuks.</w:t>
      </w:r>
    </w:p>
    <w:p w14:paraId="7FA00241" w14:textId="77777777" w:rsidR="00224CCE" w:rsidRPr="000425EE" w:rsidRDefault="00224CCE" w:rsidP="00201FF4">
      <w:pPr>
        <w:rPr>
          <w:rFonts w:ascii="Times New Roman" w:hAnsi="Times New Roman"/>
          <w:sz w:val="24"/>
        </w:rPr>
      </w:pPr>
    </w:p>
    <w:p w14:paraId="5F29A7F3" w14:textId="6A44423B" w:rsidR="00F81F10" w:rsidRPr="000425EE" w:rsidRDefault="00F81F10" w:rsidP="00201FF4">
      <w:pPr>
        <w:rPr>
          <w:rFonts w:ascii="Times New Roman" w:hAnsi="Times New Roman"/>
          <w:sz w:val="24"/>
        </w:rPr>
      </w:pPr>
      <w:r w:rsidRPr="000425EE">
        <w:rPr>
          <w:rFonts w:ascii="Times New Roman" w:hAnsi="Times New Roman"/>
          <w:b/>
          <w:bCs/>
          <w:sz w:val="24"/>
        </w:rPr>
        <w:t xml:space="preserve">Eelnõu punktiga </w:t>
      </w:r>
      <w:r w:rsidR="009A290E" w:rsidRPr="000425EE">
        <w:rPr>
          <w:rFonts w:ascii="Times New Roman" w:hAnsi="Times New Roman"/>
          <w:b/>
          <w:bCs/>
          <w:sz w:val="24"/>
        </w:rPr>
        <w:t>7</w:t>
      </w:r>
      <w:r w:rsidRPr="000425EE">
        <w:rPr>
          <w:rFonts w:ascii="Times New Roman" w:hAnsi="Times New Roman"/>
          <w:b/>
          <w:bCs/>
          <w:sz w:val="24"/>
        </w:rPr>
        <w:t xml:space="preserve"> </w:t>
      </w:r>
      <w:r w:rsidRPr="000425EE">
        <w:rPr>
          <w:rFonts w:ascii="Times New Roman" w:hAnsi="Times New Roman"/>
          <w:sz w:val="24"/>
        </w:rPr>
        <w:t>muudetakse TLS-i § 66 lõiget 1, jä</w:t>
      </w:r>
      <w:r w:rsidR="00465BEC">
        <w:rPr>
          <w:rFonts w:ascii="Times New Roman" w:hAnsi="Times New Roman"/>
          <w:sz w:val="24"/>
        </w:rPr>
        <w:t>ttes sellest</w:t>
      </w:r>
      <w:r w:rsidRPr="000425EE">
        <w:rPr>
          <w:rFonts w:ascii="Times New Roman" w:hAnsi="Times New Roman"/>
          <w:sz w:val="24"/>
        </w:rPr>
        <w:t xml:space="preserve"> välja vii</w:t>
      </w:r>
      <w:r w:rsidR="00404088">
        <w:rPr>
          <w:rFonts w:ascii="Times New Roman" w:hAnsi="Times New Roman"/>
          <w:sz w:val="24"/>
        </w:rPr>
        <w:t>t</w:t>
      </w:r>
      <w:r w:rsidRPr="000425EE">
        <w:rPr>
          <w:rFonts w:ascii="Times New Roman" w:hAnsi="Times New Roman"/>
          <w:sz w:val="24"/>
        </w:rPr>
        <w:t>e §-le 56</w:t>
      </w:r>
      <w:r w:rsidR="00465BEC">
        <w:rPr>
          <w:rFonts w:ascii="Times New Roman" w:hAnsi="Times New Roman"/>
          <w:sz w:val="24"/>
        </w:rPr>
        <w:t>,</w:t>
      </w:r>
      <w:r w:rsidRPr="000425EE">
        <w:rPr>
          <w:rFonts w:ascii="Times New Roman" w:hAnsi="Times New Roman"/>
          <w:sz w:val="24"/>
        </w:rPr>
        <w:t xml:space="preserve"> </w:t>
      </w:r>
      <w:r w:rsidR="00465BEC">
        <w:rPr>
          <w:rFonts w:ascii="Times New Roman" w:hAnsi="Times New Roman"/>
          <w:sz w:val="24"/>
        </w:rPr>
        <w:t>kuna</w:t>
      </w:r>
      <w:r w:rsidR="003233DD" w:rsidRPr="000425EE">
        <w:rPr>
          <w:rFonts w:ascii="Times New Roman" w:hAnsi="Times New Roman"/>
          <w:sz w:val="24"/>
        </w:rPr>
        <w:t xml:space="preserve"> </w:t>
      </w:r>
      <w:r w:rsidR="003233DD" w:rsidRPr="000425EE">
        <w:rPr>
          <w:rFonts w:ascii="Times New Roman" w:hAnsi="Times New Roman"/>
          <w:b/>
          <w:bCs/>
          <w:sz w:val="24"/>
        </w:rPr>
        <w:t xml:space="preserve">eelnõu punktiga </w:t>
      </w:r>
      <w:r w:rsidR="009A290E" w:rsidRPr="000425EE">
        <w:rPr>
          <w:rFonts w:ascii="Times New Roman" w:hAnsi="Times New Roman"/>
          <w:b/>
          <w:bCs/>
          <w:sz w:val="24"/>
        </w:rPr>
        <w:t>6</w:t>
      </w:r>
      <w:r w:rsidR="003233DD" w:rsidRPr="000425EE">
        <w:rPr>
          <w:rFonts w:ascii="Times New Roman" w:hAnsi="Times New Roman"/>
          <w:sz w:val="24"/>
        </w:rPr>
        <w:t xml:space="preserve"> tunnistatakse TLS-i § 56 kehtetuks. </w:t>
      </w:r>
      <w:r w:rsidRPr="000425EE">
        <w:rPr>
          <w:rFonts w:ascii="Times New Roman" w:hAnsi="Times New Roman"/>
          <w:sz w:val="24"/>
        </w:rPr>
        <w:t>Seega on TLS-i § 66 lõike 1 uus sõnastus järgmine: „Puhkusetasu käesoleva seaduse §-s 57 ette</w:t>
      </w:r>
      <w:r w:rsidR="00502F1B">
        <w:rPr>
          <w:rFonts w:ascii="Times New Roman" w:hAnsi="Times New Roman"/>
          <w:sz w:val="24"/>
        </w:rPr>
        <w:t xml:space="preserve"> </w:t>
      </w:r>
      <w:r w:rsidRPr="000425EE">
        <w:rPr>
          <w:rFonts w:ascii="Times New Roman" w:hAnsi="Times New Roman"/>
          <w:sz w:val="24"/>
        </w:rPr>
        <w:t xml:space="preserve">nähtud põhipuhkuse 28 kalendripäeva ületava osa eest hüvitatakse kuni seitsme kalendripäeva ulatuses riigieelarvest.“ </w:t>
      </w:r>
      <w:r w:rsidR="00976678" w:rsidRPr="000425EE">
        <w:rPr>
          <w:rFonts w:ascii="Times New Roman" w:hAnsi="Times New Roman"/>
          <w:sz w:val="24"/>
        </w:rPr>
        <w:t>Kui k</w:t>
      </w:r>
      <w:r w:rsidR="00B214EB" w:rsidRPr="000425EE">
        <w:rPr>
          <w:rFonts w:ascii="Times New Roman" w:hAnsi="Times New Roman"/>
          <w:sz w:val="24"/>
        </w:rPr>
        <w:t>ehtiva seaduse alusel</w:t>
      </w:r>
      <w:r w:rsidR="004C7206" w:rsidRPr="000425EE">
        <w:rPr>
          <w:rFonts w:ascii="Times New Roman" w:hAnsi="Times New Roman"/>
          <w:sz w:val="24"/>
        </w:rPr>
        <w:t xml:space="preserve"> hüvitatakse</w:t>
      </w:r>
      <w:r w:rsidR="003233DD" w:rsidRPr="000425EE">
        <w:rPr>
          <w:rFonts w:ascii="Times New Roman" w:hAnsi="Times New Roman"/>
          <w:sz w:val="24"/>
        </w:rPr>
        <w:t xml:space="preserve"> </w:t>
      </w:r>
      <w:r w:rsidR="004C7206" w:rsidRPr="000425EE">
        <w:rPr>
          <w:rFonts w:ascii="Times New Roman" w:hAnsi="Times New Roman"/>
          <w:sz w:val="24"/>
        </w:rPr>
        <w:t xml:space="preserve">tööandjale </w:t>
      </w:r>
      <w:r w:rsidR="003233DD" w:rsidRPr="000425EE">
        <w:rPr>
          <w:rFonts w:ascii="Times New Roman" w:hAnsi="Times New Roman"/>
          <w:sz w:val="24"/>
        </w:rPr>
        <w:t>28 kalendripäeva</w:t>
      </w:r>
      <w:r w:rsidR="00583EE3" w:rsidRPr="000425EE">
        <w:rPr>
          <w:rFonts w:ascii="Times New Roman" w:hAnsi="Times New Roman"/>
          <w:sz w:val="24"/>
        </w:rPr>
        <w:t xml:space="preserve"> pikku</w:t>
      </w:r>
      <w:r w:rsidR="004C7206" w:rsidRPr="000425EE">
        <w:rPr>
          <w:rFonts w:ascii="Times New Roman" w:hAnsi="Times New Roman"/>
          <w:sz w:val="24"/>
        </w:rPr>
        <w:t>st</w:t>
      </w:r>
      <w:r w:rsidR="003233DD" w:rsidRPr="000425EE">
        <w:rPr>
          <w:rFonts w:ascii="Times New Roman" w:hAnsi="Times New Roman"/>
          <w:sz w:val="24"/>
        </w:rPr>
        <w:t xml:space="preserve"> </w:t>
      </w:r>
      <w:r w:rsidR="004C7206" w:rsidRPr="000425EE">
        <w:rPr>
          <w:rFonts w:ascii="Times New Roman" w:hAnsi="Times New Roman"/>
          <w:sz w:val="24"/>
        </w:rPr>
        <w:t>põhipuhkust ületava</w:t>
      </w:r>
      <w:r w:rsidR="003233DD" w:rsidRPr="000425EE">
        <w:rPr>
          <w:rFonts w:ascii="Times New Roman" w:hAnsi="Times New Roman"/>
          <w:sz w:val="24"/>
        </w:rPr>
        <w:t xml:space="preserve"> </w:t>
      </w:r>
      <w:r w:rsidR="004C7206" w:rsidRPr="000425EE">
        <w:rPr>
          <w:rFonts w:ascii="Times New Roman" w:hAnsi="Times New Roman"/>
          <w:sz w:val="24"/>
        </w:rPr>
        <w:t xml:space="preserve">osa eest tasutud puhkusetasu </w:t>
      </w:r>
      <w:r w:rsidR="00B214EB" w:rsidRPr="000425EE">
        <w:rPr>
          <w:rFonts w:ascii="Times New Roman" w:hAnsi="Times New Roman"/>
          <w:sz w:val="24"/>
        </w:rPr>
        <w:t xml:space="preserve">kuni seitsme kalendripäeva ulatuses </w:t>
      </w:r>
      <w:r w:rsidR="003233DD" w:rsidRPr="000425EE">
        <w:rPr>
          <w:rFonts w:ascii="Times New Roman" w:hAnsi="Times New Roman"/>
          <w:sz w:val="24"/>
        </w:rPr>
        <w:t xml:space="preserve">riigieelarvest nii osalise või puuduva töövõimega kui ka </w:t>
      </w:r>
      <w:r w:rsidR="004C7206" w:rsidRPr="000425EE">
        <w:rPr>
          <w:rFonts w:ascii="Times New Roman" w:hAnsi="Times New Roman"/>
          <w:sz w:val="24"/>
        </w:rPr>
        <w:t>alaealise töötaja puhul</w:t>
      </w:r>
      <w:r w:rsidR="003233DD" w:rsidRPr="000425EE">
        <w:rPr>
          <w:rFonts w:ascii="Times New Roman" w:hAnsi="Times New Roman"/>
          <w:sz w:val="24"/>
        </w:rPr>
        <w:t xml:space="preserve">, siis </w:t>
      </w:r>
      <w:r w:rsidR="00B214EB" w:rsidRPr="000425EE">
        <w:rPr>
          <w:rFonts w:ascii="Times New Roman" w:hAnsi="Times New Roman"/>
          <w:sz w:val="24"/>
        </w:rPr>
        <w:t>TLS-i § 66 lõike 1 muutmise tulemusena makstakse tööandjale</w:t>
      </w:r>
      <w:r w:rsidR="003233DD" w:rsidRPr="000425EE">
        <w:rPr>
          <w:rFonts w:ascii="Times New Roman" w:hAnsi="Times New Roman"/>
          <w:sz w:val="24"/>
        </w:rPr>
        <w:t xml:space="preserve"> </w:t>
      </w:r>
      <w:r w:rsidR="00B214EB" w:rsidRPr="000425EE">
        <w:rPr>
          <w:rFonts w:ascii="Times New Roman" w:hAnsi="Times New Roman"/>
          <w:sz w:val="24"/>
        </w:rPr>
        <w:t>puhkusetasu hüvitist</w:t>
      </w:r>
      <w:r w:rsidR="004C7206" w:rsidRPr="000425EE">
        <w:rPr>
          <w:rFonts w:ascii="Times New Roman" w:hAnsi="Times New Roman"/>
          <w:sz w:val="24"/>
        </w:rPr>
        <w:t xml:space="preserve"> </w:t>
      </w:r>
      <w:r w:rsidR="003233DD" w:rsidRPr="000425EE">
        <w:rPr>
          <w:rFonts w:ascii="Times New Roman" w:hAnsi="Times New Roman"/>
          <w:sz w:val="24"/>
        </w:rPr>
        <w:t xml:space="preserve">riigieelarvest </w:t>
      </w:r>
      <w:r w:rsidR="00B214EB" w:rsidRPr="000425EE">
        <w:rPr>
          <w:rFonts w:ascii="Times New Roman" w:hAnsi="Times New Roman"/>
          <w:sz w:val="24"/>
        </w:rPr>
        <w:t>vaid</w:t>
      </w:r>
      <w:r w:rsidR="003233DD" w:rsidRPr="000425EE">
        <w:rPr>
          <w:rFonts w:ascii="Times New Roman" w:hAnsi="Times New Roman"/>
          <w:sz w:val="24"/>
        </w:rPr>
        <w:t xml:space="preserve"> osalise või puuduva töövõimega töötaja</w:t>
      </w:r>
      <w:r w:rsidR="004C7206" w:rsidRPr="000425EE">
        <w:rPr>
          <w:rFonts w:ascii="Times New Roman" w:hAnsi="Times New Roman"/>
          <w:sz w:val="24"/>
        </w:rPr>
        <w:t xml:space="preserve"> puhul</w:t>
      </w:r>
      <w:r w:rsidR="003233DD" w:rsidRPr="000425EE">
        <w:rPr>
          <w:rFonts w:ascii="Times New Roman" w:hAnsi="Times New Roman"/>
          <w:sz w:val="24"/>
        </w:rPr>
        <w:t>, kuna eelnõu</w:t>
      </w:r>
      <w:r w:rsidR="00502F1B">
        <w:rPr>
          <w:rFonts w:ascii="Times New Roman" w:hAnsi="Times New Roman"/>
          <w:sz w:val="24"/>
        </w:rPr>
        <w:t xml:space="preserve">kohase seadusega </w:t>
      </w:r>
      <w:r w:rsidR="003233DD" w:rsidRPr="000425EE">
        <w:rPr>
          <w:rFonts w:ascii="Times New Roman" w:hAnsi="Times New Roman"/>
          <w:sz w:val="24"/>
        </w:rPr>
        <w:t>lühendatakse alaealise iga-aastane põhipuhkus 28 kalendripäevale TLS-i § 56 kehtetuks tunnistamise kaudu.</w:t>
      </w:r>
    </w:p>
    <w:p w14:paraId="442D8B4D" w14:textId="77777777" w:rsidR="008F1534" w:rsidRPr="000425EE" w:rsidRDefault="008F1534" w:rsidP="00201FF4">
      <w:pPr>
        <w:rPr>
          <w:rFonts w:ascii="Times New Roman" w:hAnsi="Times New Roman"/>
          <w:sz w:val="24"/>
        </w:rPr>
      </w:pPr>
    </w:p>
    <w:p w14:paraId="58F1B5EC" w14:textId="77777777" w:rsidR="0086075E" w:rsidRPr="000425EE" w:rsidRDefault="0086075E" w:rsidP="00201FF4">
      <w:pPr>
        <w:tabs>
          <w:tab w:val="left" w:pos="2910"/>
        </w:tabs>
        <w:rPr>
          <w:rFonts w:ascii="Times New Roman" w:hAnsi="Times New Roman"/>
          <w:b/>
          <w:sz w:val="24"/>
        </w:rPr>
      </w:pPr>
      <w:r w:rsidRPr="000425EE">
        <w:rPr>
          <w:rFonts w:ascii="Times New Roman" w:hAnsi="Times New Roman"/>
          <w:b/>
          <w:sz w:val="24"/>
        </w:rPr>
        <w:t>4. Eelnõu terminoloogia</w:t>
      </w:r>
    </w:p>
    <w:p w14:paraId="4BDD0B74" w14:textId="77777777" w:rsidR="0086075E" w:rsidRPr="000425EE" w:rsidRDefault="0086075E" w:rsidP="00201FF4">
      <w:pPr>
        <w:tabs>
          <w:tab w:val="left" w:pos="2910"/>
        </w:tabs>
        <w:rPr>
          <w:rFonts w:ascii="Times New Roman" w:hAnsi="Times New Roman"/>
          <w:b/>
          <w:sz w:val="24"/>
          <w:highlight w:val="yellow"/>
        </w:rPr>
      </w:pPr>
    </w:p>
    <w:p w14:paraId="62FD211F" w14:textId="4DAD0699" w:rsidR="00D74604" w:rsidRPr="000425EE" w:rsidRDefault="0086075E" w:rsidP="5F9242DE">
      <w:pPr>
        <w:rPr>
          <w:rFonts w:ascii="Times New Roman" w:hAnsi="Times New Roman"/>
          <w:sz w:val="24"/>
        </w:rPr>
      </w:pPr>
      <w:r w:rsidRPr="5F9242DE">
        <w:rPr>
          <w:rFonts w:ascii="Times New Roman" w:hAnsi="Times New Roman"/>
          <w:sz w:val="24"/>
        </w:rPr>
        <w:t xml:space="preserve">Eelnõuga </w:t>
      </w:r>
      <w:r w:rsidR="00D74604" w:rsidRPr="5F9242DE">
        <w:rPr>
          <w:rFonts w:ascii="Times New Roman" w:hAnsi="Times New Roman"/>
          <w:sz w:val="24"/>
        </w:rPr>
        <w:t>võetakse</w:t>
      </w:r>
      <w:r w:rsidRPr="5F9242DE">
        <w:rPr>
          <w:rFonts w:ascii="Times New Roman" w:hAnsi="Times New Roman"/>
          <w:sz w:val="24"/>
        </w:rPr>
        <w:t xml:space="preserve"> Eesti õiguses kasutusele termin</w:t>
      </w:r>
      <w:r w:rsidR="00D74604" w:rsidRPr="5F9242DE">
        <w:rPr>
          <w:rFonts w:ascii="Times New Roman" w:hAnsi="Times New Roman"/>
          <w:sz w:val="24"/>
        </w:rPr>
        <w:t xml:space="preserve"> „pereettevõte“. Kuivõrd see on EL-i autonoomne õigusmõiste ja direktiivi 94/33 artikli 2 lõike 2 punkt b ei anna õigust sisustada seda mõistet riigisiseses õiguses, siis ei määratleta mõistet „pereettevõte“ ka selles eelnõus.</w:t>
      </w:r>
      <w:ins w:id="13" w:author="Maarja-Liis Lall - JUSTDIGI" w:date="2026-01-02T11:18:00Z">
        <w:r w:rsidR="5A5620EC" w:rsidRPr="5F9242DE">
          <w:rPr>
            <w:rFonts w:ascii="Times New Roman" w:hAnsi="Times New Roman"/>
            <w:sz w:val="24"/>
          </w:rPr>
          <w:t xml:space="preserve"> </w:t>
        </w:r>
        <w:commentRangeStart w:id="14"/>
        <w:r w:rsidR="5A5620EC" w:rsidRPr="5F9242DE">
          <w:rPr>
            <w:rFonts w:ascii="Times New Roman" w:hAnsi="Times New Roman"/>
            <w:sz w:val="24"/>
          </w:rPr>
          <w:t>Täpsemalt on pereettevõtte terminit selgitatud eelnõu punkti 2 selgituse all.</w:t>
        </w:r>
      </w:ins>
      <w:commentRangeEnd w:id="14"/>
      <w:r>
        <w:rPr>
          <w:rStyle w:val="CommentReference"/>
        </w:rPr>
        <w:commentReference w:id="14"/>
      </w:r>
    </w:p>
    <w:p w14:paraId="6BD57BBD" w14:textId="77777777" w:rsidR="0086075E" w:rsidRPr="000425EE" w:rsidRDefault="0086075E" w:rsidP="00201FF4">
      <w:pPr>
        <w:tabs>
          <w:tab w:val="left" w:pos="2910"/>
        </w:tabs>
        <w:rPr>
          <w:rFonts w:ascii="Times New Roman" w:hAnsi="Times New Roman"/>
          <w:bCs/>
          <w:sz w:val="24"/>
        </w:rPr>
      </w:pPr>
    </w:p>
    <w:p w14:paraId="77F8E1A4" w14:textId="77777777" w:rsidR="0086075E" w:rsidRPr="000425EE" w:rsidRDefault="0086075E" w:rsidP="00201FF4">
      <w:pPr>
        <w:pStyle w:val="ListParagraph"/>
        <w:ind w:left="0"/>
        <w:rPr>
          <w:rFonts w:ascii="Times New Roman" w:hAnsi="Times New Roman"/>
          <w:sz w:val="24"/>
        </w:rPr>
      </w:pPr>
      <w:r w:rsidRPr="000425EE">
        <w:rPr>
          <w:rFonts w:ascii="Times New Roman" w:hAnsi="Times New Roman"/>
          <w:b/>
          <w:sz w:val="24"/>
        </w:rPr>
        <w:t>5. Eelnõu vastavus Euroopa Liidu õigusele</w:t>
      </w:r>
    </w:p>
    <w:p w14:paraId="21F544A5" w14:textId="77777777" w:rsidR="0086075E" w:rsidRPr="000425EE" w:rsidRDefault="0086075E" w:rsidP="00201FF4">
      <w:pPr>
        <w:autoSpaceDE w:val="0"/>
        <w:autoSpaceDN w:val="0"/>
        <w:adjustRightInd w:val="0"/>
        <w:rPr>
          <w:rFonts w:ascii="Times New Roman" w:hAnsi="Times New Roman"/>
          <w:bCs/>
          <w:sz w:val="24"/>
        </w:rPr>
      </w:pPr>
    </w:p>
    <w:p w14:paraId="74C1741F" w14:textId="0C0515B9" w:rsidR="00594BD8" w:rsidRPr="000425EE" w:rsidRDefault="00594BD8" w:rsidP="5F9242DE">
      <w:pPr>
        <w:autoSpaceDE w:val="0"/>
        <w:autoSpaceDN w:val="0"/>
        <w:adjustRightInd w:val="0"/>
        <w:rPr>
          <w:rFonts w:ascii="Times New Roman" w:hAnsi="Times New Roman"/>
          <w:sz w:val="24"/>
        </w:rPr>
      </w:pPr>
      <w:r w:rsidRPr="5F9242DE">
        <w:rPr>
          <w:rFonts w:ascii="Times New Roman" w:hAnsi="Times New Roman"/>
          <w:sz w:val="24"/>
        </w:rPr>
        <w:t>Eelnõu</w:t>
      </w:r>
      <w:r w:rsidR="00583E63" w:rsidRPr="5F9242DE">
        <w:rPr>
          <w:rFonts w:ascii="Times New Roman" w:hAnsi="Times New Roman"/>
          <w:sz w:val="24"/>
        </w:rPr>
        <w:t xml:space="preserve">s </w:t>
      </w:r>
      <w:r w:rsidR="00E84B94" w:rsidRPr="5F9242DE">
        <w:rPr>
          <w:rFonts w:ascii="Times New Roman" w:hAnsi="Times New Roman"/>
          <w:sz w:val="24"/>
        </w:rPr>
        <w:t>sisalduv üks</w:t>
      </w:r>
      <w:r w:rsidR="00583E63" w:rsidRPr="5F9242DE">
        <w:rPr>
          <w:rFonts w:ascii="Times New Roman" w:hAnsi="Times New Roman"/>
          <w:sz w:val="24"/>
        </w:rPr>
        <w:t xml:space="preserve"> seadus</w:t>
      </w:r>
      <w:r w:rsidR="00E84B94" w:rsidRPr="5F9242DE">
        <w:rPr>
          <w:rFonts w:ascii="Times New Roman" w:hAnsi="Times New Roman"/>
          <w:sz w:val="24"/>
        </w:rPr>
        <w:t>e</w:t>
      </w:r>
      <w:r w:rsidR="00583E63" w:rsidRPr="5F9242DE">
        <w:rPr>
          <w:rFonts w:ascii="Times New Roman" w:hAnsi="Times New Roman"/>
          <w:sz w:val="24"/>
        </w:rPr>
        <w:t>muudatus</w:t>
      </w:r>
      <w:ins w:id="15" w:author="Maarja-Liis Lall - JUSTDIGI" w:date="2026-01-02T11:18:00Z">
        <w:r w:rsidR="2657F228" w:rsidRPr="5F9242DE">
          <w:rPr>
            <w:rFonts w:ascii="Times New Roman" w:hAnsi="Times New Roman"/>
            <w:sz w:val="24"/>
          </w:rPr>
          <w:t xml:space="preserve"> (eelnõu punkt 2)</w:t>
        </w:r>
      </w:ins>
      <w:r w:rsidR="00E84B94" w:rsidRPr="5F9242DE">
        <w:rPr>
          <w:rFonts w:ascii="Times New Roman" w:hAnsi="Times New Roman"/>
          <w:sz w:val="24"/>
        </w:rPr>
        <w:t xml:space="preserve"> </w:t>
      </w:r>
      <w:r w:rsidR="00583E63" w:rsidRPr="5F9242DE">
        <w:rPr>
          <w:rFonts w:ascii="Times New Roman" w:hAnsi="Times New Roman"/>
          <w:sz w:val="24"/>
        </w:rPr>
        <w:t xml:space="preserve">on </w:t>
      </w:r>
      <w:r w:rsidR="00C37BAE" w:rsidRPr="5F9242DE">
        <w:rPr>
          <w:rFonts w:ascii="Times New Roman" w:hAnsi="Times New Roman"/>
          <w:sz w:val="24"/>
        </w:rPr>
        <w:t xml:space="preserve">seotud </w:t>
      </w:r>
      <w:r w:rsidRPr="5F9242DE">
        <w:rPr>
          <w:rFonts w:ascii="Times New Roman" w:hAnsi="Times New Roman"/>
          <w:sz w:val="24"/>
        </w:rPr>
        <w:t>Euroopa Liidu nõukogu direktiiviga 94/33/EÜ noorte kaitse kohta tööl</w:t>
      </w:r>
      <w:r w:rsidR="00017E32" w:rsidRPr="5F9242DE">
        <w:rPr>
          <w:rStyle w:val="FootnoteReference"/>
          <w:rFonts w:ascii="Times New Roman" w:hAnsi="Times New Roman"/>
          <w:sz w:val="24"/>
        </w:rPr>
        <w:footnoteReference w:id="13"/>
      </w:r>
      <w:r w:rsidRPr="5F9242DE">
        <w:rPr>
          <w:rFonts w:ascii="Times New Roman" w:hAnsi="Times New Roman"/>
          <w:sz w:val="24"/>
        </w:rPr>
        <w:t xml:space="preserve">, </w:t>
      </w:r>
      <w:r w:rsidR="00017E32" w:rsidRPr="5F9242DE">
        <w:rPr>
          <w:rFonts w:ascii="Times New Roman" w:hAnsi="Times New Roman"/>
          <w:sz w:val="24"/>
        </w:rPr>
        <w:t>mi</w:t>
      </w:r>
      <w:r w:rsidR="00C37BAE" w:rsidRPr="5F9242DE">
        <w:rPr>
          <w:rFonts w:ascii="Times New Roman" w:hAnsi="Times New Roman"/>
          <w:sz w:val="24"/>
        </w:rPr>
        <w:t xml:space="preserve">lle artikli 2 lõike 2 punkt b </w:t>
      </w:r>
      <w:r w:rsidR="00E84B94" w:rsidRPr="5F9242DE">
        <w:rPr>
          <w:rFonts w:ascii="Times New Roman" w:hAnsi="Times New Roman"/>
          <w:sz w:val="24"/>
        </w:rPr>
        <w:t>annab</w:t>
      </w:r>
      <w:r w:rsidR="00C37BAE" w:rsidRPr="5F9242DE">
        <w:rPr>
          <w:rFonts w:ascii="Times New Roman" w:hAnsi="Times New Roman"/>
          <w:sz w:val="24"/>
        </w:rPr>
        <w:t xml:space="preserve"> liikmesriikidele võimalus</w:t>
      </w:r>
      <w:r w:rsidR="00E84B94" w:rsidRPr="5F9242DE">
        <w:rPr>
          <w:rFonts w:ascii="Times New Roman" w:hAnsi="Times New Roman"/>
          <w:sz w:val="24"/>
        </w:rPr>
        <w:t>e</w:t>
      </w:r>
      <w:r w:rsidR="00C37BAE" w:rsidRPr="5F9242DE">
        <w:rPr>
          <w:rFonts w:ascii="Times New Roman" w:hAnsi="Times New Roman"/>
          <w:sz w:val="24"/>
        </w:rPr>
        <w:t xml:space="preserve"> </w:t>
      </w:r>
      <w:r w:rsidR="00E84B94" w:rsidRPr="5F9242DE">
        <w:rPr>
          <w:rFonts w:ascii="Times New Roman" w:hAnsi="Times New Roman"/>
          <w:sz w:val="24"/>
        </w:rPr>
        <w:t xml:space="preserve">lubada </w:t>
      </w:r>
      <w:r w:rsidRPr="5F9242DE">
        <w:rPr>
          <w:rFonts w:ascii="Times New Roman" w:hAnsi="Times New Roman"/>
          <w:sz w:val="24"/>
        </w:rPr>
        <w:t xml:space="preserve">noori alates seitsmendast eluaastast </w:t>
      </w:r>
      <w:r w:rsidR="005676C8" w:rsidRPr="5F9242DE">
        <w:rPr>
          <w:rFonts w:ascii="Times New Roman" w:hAnsi="Times New Roman"/>
          <w:sz w:val="24"/>
        </w:rPr>
        <w:t>p</w:t>
      </w:r>
      <w:r w:rsidRPr="5F9242DE">
        <w:rPr>
          <w:rFonts w:ascii="Times New Roman" w:hAnsi="Times New Roman"/>
          <w:sz w:val="24"/>
        </w:rPr>
        <w:t>ereettevõttesse</w:t>
      </w:r>
      <w:r w:rsidR="005676C8" w:rsidRPr="5F9242DE">
        <w:rPr>
          <w:rFonts w:ascii="Times New Roman" w:hAnsi="Times New Roman"/>
          <w:sz w:val="24"/>
        </w:rPr>
        <w:t xml:space="preserve"> tööle</w:t>
      </w:r>
      <w:r w:rsidRPr="5F9242DE">
        <w:rPr>
          <w:rFonts w:ascii="Times New Roman" w:hAnsi="Times New Roman"/>
          <w:sz w:val="24"/>
        </w:rPr>
        <w:t xml:space="preserve"> ka muudesse tegevusvaldkondadesse väljaspool kultuuri-, kunsti-, spordi- või reklaamitegevust.</w:t>
      </w:r>
      <w:r w:rsidR="00017E32" w:rsidRPr="5F9242DE">
        <w:rPr>
          <w:rFonts w:ascii="Times New Roman" w:hAnsi="Times New Roman"/>
          <w:sz w:val="24"/>
        </w:rPr>
        <w:t xml:space="preserve"> Eelnõukohase seadusega </w:t>
      </w:r>
      <w:r w:rsidR="00EC6701" w:rsidRPr="5F9242DE">
        <w:rPr>
          <w:rFonts w:ascii="Times New Roman" w:hAnsi="Times New Roman"/>
          <w:sz w:val="24"/>
        </w:rPr>
        <w:t>näha</w:t>
      </w:r>
      <w:r w:rsidR="00881C71" w:rsidRPr="5F9242DE">
        <w:rPr>
          <w:rFonts w:ascii="Times New Roman" w:hAnsi="Times New Roman"/>
          <w:sz w:val="24"/>
        </w:rPr>
        <w:t>kse</w:t>
      </w:r>
      <w:r w:rsidR="00EC6701" w:rsidRPr="5F9242DE">
        <w:rPr>
          <w:rFonts w:ascii="Times New Roman" w:hAnsi="Times New Roman"/>
          <w:sz w:val="24"/>
        </w:rPr>
        <w:t xml:space="preserve"> ette võimalus</w:t>
      </w:r>
      <w:r w:rsidR="005676C8" w:rsidRPr="5F9242DE">
        <w:rPr>
          <w:rFonts w:ascii="Times New Roman" w:hAnsi="Times New Roman"/>
          <w:sz w:val="24"/>
        </w:rPr>
        <w:t xml:space="preserve"> sõlmida pereettevõttes</w:t>
      </w:r>
      <w:r w:rsidR="00C37BAE" w:rsidRPr="5F9242DE">
        <w:rPr>
          <w:rFonts w:ascii="Times New Roman" w:hAnsi="Times New Roman"/>
          <w:sz w:val="24"/>
        </w:rPr>
        <w:t xml:space="preserve"> 7–17-aastase alaealisega tähtajali</w:t>
      </w:r>
      <w:r w:rsidR="005676C8" w:rsidRPr="5F9242DE">
        <w:rPr>
          <w:rFonts w:ascii="Times New Roman" w:hAnsi="Times New Roman"/>
          <w:sz w:val="24"/>
        </w:rPr>
        <w:t>n</w:t>
      </w:r>
      <w:r w:rsidR="00C37BAE" w:rsidRPr="5F9242DE">
        <w:rPr>
          <w:rFonts w:ascii="Times New Roman" w:hAnsi="Times New Roman"/>
          <w:sz w:val="24"/>
        </w:rPr>
        <w:t>e tööleping kerge töö tegemiseks igas tegevusvaldkonnas</w:t>
      </w:r>
      <w:r w:rsidR="00017E32" w:rsidRPr="5F9242DE">
        <w:rPr>
          <w:rFonts w:ascii="Times New Roman" w:hAnsi="Times New Roman"/>
          <w:sz w:val="24"/>
        </w:rPr>
        <w:t xml:space="preserve">. </w:t>
      </w:r>
      <w:r w:rsidR="00FE132E" w:rsidRPr="5F9242DE">
        <w:rPr>
          <w:rFonts w:ascii="Times New Roman" w:hAnsi="Times New Roman"/>
          <w:sz w:val="24"/>
        </w:rPr>
        <w:t>See</w:t>
      </w:r>
      <w:r w:rsidR="00EC6701" w:rsidRPr="5F9242DE">
        <w:rPr>
          <w:rFonts w:ascii="Times New Roman" w:hAnsi="Times New Roman"/>
          <w:sz w:val="24"/>
        </w:rPr>
        <w:t xml:space="preserve"> muudatus </w:t>
      </w:r>
      <w:r w:rsidR="005676C8" w:rsidRPr="5F9242DE">
        <w:rPr>
          <w:rFonts w:ascii="Times New Roman" w:hAnsi="Times New Roman"/>
          <w:sz w:val="24"/>
        </w:rPr>
        <w:t>lähtub</w:t>
      </w:r>
      <w:r w:rsidR="00EC6701" w:rsidRPr="5F9242DE">
        <w:rPr>
          <w:rFonts w:ascii="Times New Roman" w:hAnsi="Times New Roman"/>
          <w:sz w:val="24"/>
        </w:rPr>
        <w:t xml:space="preserve"> otseselt Euroopa Liidu õigusest</w:t>
      </w:r>
      <w:ins w:id="16" w:author="Maarja-Liis Lall - JUSTDIGI" w:date="2026-01-02T11:19:00Z">
        <w:r w:rsidR="351DF828" w:rsidRPr="5F9242DE">
          <w:rPr>
            <w:rFonts w:ascii="Times New Roman" w:hAnsi="Times New Roman"/>
            <w:sz w:val="24"/>
          </w:rPr>
          <w:t xml:space="preserve"> </w:t>
        </w:r>
        <w:commentRangeStart w:id="17"/>
        <w:r w:rsidR="351DF828" w:rsidRPr="5F9242DE">
          <w:rPr>
            <w:rFonts w:ascii="Times New Roman" w:hAnsi="Times New Roman"/>
            <w:sz w:val="24"/>
          </w:rPr>
          <w:t>ning on sellega kooskõlas</w:t>
        </w:r>
      </w:ins>
      <w:r w:rsidR="00EC6701" w:rsidRPr="5F9242DE">
        <w:rPr>
          <w:rFonts w:ascii="Times New Roman" w:hAnsi="Times New Roman"/>
          <w:sz w:val="24"/>
        </w:rPr>
        <w:t>.</w:t>
      </w:r>
      <w:commentRangeStart w:id="18"/>
      <w:commentRangeEnd w:id="18"/>
      <w:r>
        <w:rPr>
          <w:rStyle w:val="CommentReference"/>
        </w:rPr>
        <w:commentReference w:id="18"/>
      </w:r>
      <w:commentRangeEnd w:id="17"/>
      <w:r>
        <w:rPr>
          <w:rStyle w:val="CommentReference"/>
        </w:rPr>
        <w:commentReference w:id="17"/>
      </w:r>
    </w:p>
    <w:p w14:paraId="044588B2" w14:textId="77777777" w:rsidR="0004755B" w:rsidRPr="000425EE" w:rsidRDefault="0004755B" w:rsidP="00201FF4">
      <w:pPr>
        <w:rPr>
          <w:rFonts w:ascii="Times New Roman" w:hAnsi="Times New Roman"/>
          <w:sz w:val="24"/>
        </w:rPr>
      </w:pPr>
    </w:p>
    <w:p w14:paraId="68BA31D9" w14:textId="12415455" w:rsidR="0086075E" w:rsidRPr="000425EE" w:rsidRDefault="0086075E" w:rsidP="00201FF4">
      <w:pPr>
        <w:pStyle w:val="ListParagraph"/>
        <w:ind w:left="0"/>
        <w:rPr>
          <w:rFonts w:ascii="Times New Roman" w:hAnsi="Times New Roman"/>
          <w:b/>
          <w:sz w:val="24"/>
        </w:rPr>
      </w:pPr>
      <w:bookmarkStart w:id="19" w:name="_Hlk209968943"/>
      <w:r w:rsidRPr="000425EE">
        <w:rPr>
          <w:rFonts w:ascii="Times New Roman" w:hAnsi="Times New Roman"/>
          <w:b/>
          <w:sz w:val="24"/>
        </w:rPr>
        <w:t>6. Seaduse mõjud</w:t>
      </w:r>
    </w:p>
    <w:p w14:paraId="1DB3FB60" w14:textId="77777777" w:rsidR="00682340" w:rsidRPr="000425EE" w:rsidRDefault="00682340" w:rsidP="00201FF4">
      <w:pPr>
        <w:pStyle w:val="ListParagraph"/>
        <w:ind w:left="0"/>
        <w:rPr>
          <w:rFonts w:ascii="Times New Roman" w:hAnsi="Times New Roman"/>
          <w:b/>
          <w:sz w:val="24"/>
        </w:rPr>
      </w:pPr>
    </w:p>
    <w:p w14:paraId="6CD5DA80" w14:textId="60E47885" w:rsidR="00C91289" w:rsidRPr="000425EE" w:rsidRDefault="00502F1B" w:rsidP="5F9242DE">
      <w:pPr>
        <w:rPr>
          <w:ins w:id="20" w:author="Maarja-Liis Lall - JUSTDIGI" w:date="2026-01-02T11:19:00Z"/>
          <w:rFonts w:ascii="Times New Roman" w:hAnsi="Times New Roman"/>
          <w:sz w:val="24"/>
        </w:rPr>
      </w:pPr>
      <w:r w:rsidRPr="5F9242DE">
        <w:rPr>
          <w:rFonts w:ascii="Times New Roman" w:hAnsi="Times New Roman"/>
          <w:sz w:val="24"/>
        </w:rPr>
        <w:t>Seaduse jõustumise korral</w:t>
      </w:r>
      <w:r w:rsidR="005D5C3E" w:rsidRPr="5F9242DE">
        <w:rPr>
          <w:rFonts w:ascii="Times New Roman" w:hAnsi="Times New Roman"/>
          <w:sz w:val="24"/>
        </w:rPr>
        <w:t xml:space="preserve"> võib eeldada</w:t>
      </w:r>
      <w:r w:rsidR="00C46112" w:rsidRPr="5F9242DE">
        <w:rPr>
          <w:rFonts w:ascii="Times New Roman" w:hAnsi="Times New Roman"/>
          <w:sz w:val="24"/>
        </w:rPr>
        <w:t xml:space="preserve"> järgmisi mõjusid:</w:t>
      </w:r>
      <w:r w:rsidR="005D5C3E" w:rsidRPr="5F9242DE">
        <w:rPr>
          <w:rFonts w:ascii="Times New Roman" w:hAnsi="Times New Roman"/>
          <w:sz w:val="24"/>
        </w:rPr>
        <w:t xml:space="preserve"> sotsiaalset mõju</w:t>
      </w:r>
      <w:r w:rsidR="00C46112" w:rsidRPr="5F9242DE">
        <w:rPr>
          <w:rFonts w:ascii="Times New Roman" w:hAnsi="Times New Roman"/>
          <w:sz w:val="24"/>
        </w:rPr>
        <w:t>,</w:t>
      </w:r>
      <w:r w:rsidR="005D5C3E" w:rsidRPr="5F9242DE">
        <w:rPr>
          <w:rFonts w:ascii="Times New Roman" w:hAnsi="Times New Roman"/>
          <w:sz w:val="24"/>
        </w:rPr>
        <w:t xml:space="preserve"> majanduslikku mõju </w:t>
      </w:r>
      <w:r w:rsidR="00C46112" w:rsidRPr="5F9242DE">
        <w:rPr>
          <w:rFonts w:ascii="Times New Roman" w:hAnsi="Times New Roman"/>
          <w:sz w:val="24"/>
        </w:rPr>
        <w:t>ja</w:t>
      </w:r>
      <w:r w:rsidR="005D5C3E" w:rsidRPr="5F9242DE">
        <w:rPr>
          <w:rFonts w:ascii="Times New Roman" w:hAnsi="Times New Roman"/>
          <w:sz w:val="24"/>
        </w:rPr>
        <w:t xml:space="preserve"> mõju riigiasutuste </w:t>
      </w:r>
      <w:r w:rsidR="003C6F2F" w:rsidRPr="5F9242DE">
        <w:rPr>
          <w:rFonts w:ascii="Times New Roman" w:hAnsi="Times New Roman"/>
          <w:sz w:val="24"/>
        </w:rPr>
        <w:t>töö</w:t>
      </w:r>
      <w:r w:rsidR="005D5C3E" w:rsidRPr="5F9242DE">
        <w:rPr>
          <w:rFonts w:ascii="Times New Roman" w:hAnsi="Times New Roman"/>
          <w:sz w:val="24"/>
        </w:rPr>
        <w:t xml:space="preserve">korraldusele. Muudatused ei mõjuta regionaalarengut, </w:t>
      </w:r>
      <w:r w:rsidR="005D5C3E" w:rsidRPr="5F9242DE">
        <w:rPr>
          <w:rFonts w:ascii="Times New Roman" w:hAnsi="Times New Roman"/>
          <w:sz w:val="24"/>
        </w:rPr>
        <w:lastRenderedPageBreak/>
        <w:t>infotehnoloogiat ja infoühiskonda; haridust, kultuuri, sporti; riigikaitset ja välissuhteid; siseturvalisust ega keskkonda, mistõttu ei ole mõju olulisust nendes valdkondades hinnatud.</w:t>
      </w:r>
    </w:p>
    <w:p w14:paraId="5E5DCE9A" w14:textId="4E72177E" w:rsidR="5F9242DE" w:rsidRDefault="5F9242DE" w:rsidP="5F9242DE">
      <w:pPr>
        <w:rPr>
          <w:rFonts w:ascii="Times New Roman" w:hAnsi="Times New Roman"/>
          <w:sz w:val="24"/>
        </w:rPr>
      </w:pPr>
      <w:commentRangeStart w:id="21"/>
      <w:commentRangeEnd w:id="21"/>
      <w:r>
        <w:rPr>
          <w:rStyle w:val="CommentReference"/>
        </w:rPr>
        <w:commentReference w:id="21"/>
      </w:r>
    </w:p>
    <w:p w14:paraId="7A215F0B" w14:textId="6342D7B5" w:rsidR="005D5C3E" w:rsidRDefault="005D5C3E" w:rsidP="00D74604">
      <w:pPr>
        <w:pStyle w:val="ListParagraph"/>
        <w:numPr>
          <w:ilvl w:val="1"/>
          <w:numId w:val="32"/>
        </w:numPr>
        <w:ind w:left="425" w:hanging="425"/>
        <w:rPr>
          <w:rFonts w:ascii="Times New Roman" w:hAnsi="Times New Roman"/>
          <w:b/>
          <w:bCs/>
          <w:sz w:val="24"/>
        </w:rPr>
      </w:pPr>
      <w:r w:rsidRPr="000425EE">
        <w:rPr>
          <w:rFonts w:ascii="Times New Roman" w:hAnsi="Times New Roman"/>
          <w:b/>
          <w:bCs/>
          <w:sz w:val="24"/>
        </w:rPr>
        <w:t>Sotsiaalsed ja majanduslikud mõjud</w:t>
      </w:r>
    </w:p>
    <w:p w14:paraId="25EDD481" w14:textId="77777777" w:rsidR="00502F1B" w:rsidRPr="00D74604" w:rsidRDefault="00502F1B" w:rsidP="00D74604">
      <w:pPr>
        <w:rPr>
          <w:rFonts w:ascii="Times New Roman" w:hAnsi="Times New Roman"/>
          <w:b/>
          <w:bCs/>
          <w:sz w:val="24"/>
        </w:rPr>
      </w:pPr>
    </w:p>
    <w:p w14:paraId="16ED537D" w14:textId="6A86EE82" w:rsidR="00FD2B98" w:rsidRPr="000425EE" w:rsidRDefault="00502F1B" w:rsidP="00201FF4">
      <w:pPr>
        <w:rPr>
          <w:rFonts w:ascii="Times New Roman" w:hAnsi="Times New Roman"/>
          <w:sz w:val="24"/>
        </w:rPr>
      </w:pPr>
      <w:r>
        <w:rPr>
          <w:rFonts w:ascii="Times New Roman" w:hAnsi="Times New Roman"/>
          <w:sz w:val="24"/>
        </w:rPr>
        <w:t>M</w:t>
      </w:r>
      <w:r w:rsidR="005D5C3E" w:rsidRPr="000425EE">
        <w:rPr>
          <w:rFonts w:ascii="Times New Roman" w:hAnsi="Times New Roman"/>
          <w:sz w:val="24"/>
        </w:rPr>
        <w:t>uudatustega kaasneb mõju tööturule ja töökeskkonnale</w:t>
      </w:r>
      <w:r w:rsidR="006C000E" w:rsidRPr="000425EE">
        <w:rPr>
          <w:rFonts w:ascii="Times New Roman" w:hAnsi="Times New Roman"/>
          <w:sz w:val="24"/>
        </w:rPr>
        <w:t>:</w:t>
      </w:r>
      <w:r w:rsidR="005D5C3E" w:rsidRPr="000425EE">
        <w:rPr>
          <w:rFonts w:ascii="Times New Roman" w:hAnsi="Times New Roman"/>
          <w:sz w:val="24"/>
        </w:rPr>
        <w:t xml:space="preserve"> suuren</w:t>
      </w:r>
      <w:r w:rsidR="006C000E" w:rsidRPr="000425EE">
        <w:rPr>
          <w:rFonts w:ascii="Times New Roman" w:hAnsi="Times New Roman"/>
          <w:sz w:val="24"/>
        </w:rPr>
        <w:t>eb</w:t>
      </w:r>
      <w:r w:rsidR="005D5C3E" w:rsidRPr="000425EE">
        <w:rPr>
          <w:rFonts w:ascii="Times New Roman" w:hAnsi="Times New Roman"/>
          <w:sz w:val="24"/>
        </w:rPr>
        <w:t xml:space="preserve"> tööandjate paindlikkus ja </w:t>
      </w:r>
      <w:r w:rsidR="000F68F1" w:rsidRPr="000425EE">
        <w:rPr>
          <w:rFonts w:ascii="Times New Roman" w:hAnsi="Times New Roman"/>
          <w:sz w:val="24"/>
        </w:rPr>
        <w:t xml:space="preserve">paranevad </w:t>
      </w:r>
      <w:r w:rsidR="005D5C3E" w:rsidRPr="000425EE">
        <w:rPr>
          <w:rFonts w:ascii="Times New Roman" w:hAnsi="Times New Roman"/>
          <w:sz w:val="24"/>
        </w:rPr>
        <w:t>võimalus</w:t>
      </w:r>
      <w:r w:rsidR="008D4B1B" w:rsidRPr="000425EE">
        <w:rPr>
          <w:rFonts w:ascii="Times New Roman" w:hAnsi="Times New Roman"/>
          <w:sz w:val="24"/>
        </w:rPr>
        <w:t>ed</w:t>
      </w:r>
      <w:r w:rsidR="005D5C3E" w:rsidRPr="000425EE">
        <w:rPr>
          <w:rFonts w:ascii="Times New Roman" w:hAnsi="Times New Roman"/>
          <w:sz w:val="24"/>
        </w:rPr>
        <w:t xml:space="preserve"> alaealisi töötajaid </w:t>
      </w:r>
      <w:r w:rsidR="002F5F5F" w:rsidRPr="000425EE">
        <w:rPr>
          <w:rFonts w:ascii="Times New Roman" w:hAnsi="Times New Roman"/>
          <w:sz w:val="24"/>
        </w:rPr>
        <w:t>tööle võtta</w:t>
      </w:r>
      <w:r w:rsidR="005D5C3E" w:rsidRPr="000425EE">
        <w:rPr>
          <w:rFonts w:ascii="Times New Roman" w:hAnsi="Times New Roman"/>
          <w:sz w:val="24"/>
        </w:rPr>
        <w:t>, vähen</w:t>
      </w:r>
      <w:r w:rsidR="008D4B1B" w:rsidRPr="000425EE">
        <w:rPr>
          <w:rFonts w:ascii="Times New Roman" w:hAnsi="Times New Roman"/>
          <w:sz w:val="24"/>
        </w:rPr>
        <w:t>eb</w:t>
      </w:r>
      <w:r w:rsidR="005D5C3E" w:rsidRPr="000425EE">
        <w:rPr>
          <w:rFonts w:ascii="Times New Roman" w:hAnsi="Times New Roman"/>
          <w:sz w:val="24"/>
        </w:rPr>
        <w:t xml:space="preserve"> halduskoormus ja </w:t>
      </w:r>
      <w:r w:rsidR="00AF3C3E" w:rsidRPr="000425EE">
        <w:rPr>
          <w:rFonts w:ascii="Times New Roman" w:hAnsi="Times New Roman"/>
          <w:sz w:val="24"/>
        </w:rPr>
        <w:t xml:space="preserve">paraneb </w:t>
      </w:r>
      <w:r w:rsidR="005D5C3E" w:rsidRPr="000425EE">
        <w:rPr>
          <w:rFonts w:ascii="Times New Roman" w:hAnsi="Times New Roman"/>
          <w:sz w:val="24"/>
        </w:rPr>
        <w:t>tööjõu kättesaadavus, eriti hooajatööde</w:t>
      </w:r>
      <w:r>
        <w:rPr>
          <w:rFonts w:ascii="Times New Roman" w:hAnsi="Times New Roman"/>
          <w:sz w:val="24"/>
        </w:rPr>
        <w:t>ks</w:t>
      </w:r>
      <w:r w:rsidR="005D5C3E" w:rsidRPr="000425EE">
        <w:rPr>
          <w:rFonts w:ascii="Times New Roman" w:hAnsi="Times New Roman"/>
          <w:sz w:val="24"/>
        </w:rPr>
        <w:t xml:space="preserve">. See omakorda </w:t>
      </w:r>
      <w:r>
        <w:rPr>
          <w:rFonts w:ascii="Times New Roman" w:hAnsi="Times New Roman"/>
          <w:sz w:val="24"/>
        </w:rPr>
        <w:t>l</w:t>
      </w:r>
      <w:r w:rsidR="005D5C3E" w:rsidRPr="000425EE">
        <w:rPr>
          <w:rFonts w:ascii="Times New Roman" w:hAnsi="Times New Roman"/>
          <w:sz w:val="24"/>
        </w:rPr>
        <w:t>oob laste</w:t>
      </w:r>
      <w:r>
        <w:rPr>
          <w:rFonts w:ascii="Times New Roman" w:hAnsi="Times New Roman"/>
          <w:sz w:val="24"/>
        </w:rPr>
        <w:t>le</w:t>
      </w:r>
      <w:r w:rsidR="005D5C3E" w:rsidRPr="000425EE">
        <w:rPr>
          <w:rFonts w:ascii="Times New Roman" w:hAnsi="Times New Roman"/>
          <w:sz w:val="24"/>
        </w:rPr>
        <w:t xml:space="preserve"> ja noorte</w:t>
      </w:r>
      <w:r>
        <w:rPr>
          <w:rFonts w:ascii="Times New Roman" w:hAnsi="Times New Roman"/>
          <w:sz w:val="24"/>
        </w:rPr>
        <w:t>le</w:t>
      </w:r>
      <w:r w:rsidR="005D5C3E" w:rsidRPr="000425EE">
        <w:rPr>
          <w:rFonts w:ascii="Times New Roman" w:hAnsi="Times New Roman"/>
          <w:sz w:val="24"/>
        </w:rPr>
        <w:t xml:space="preserve"> võrdse</w:t>
      </w:r>
      <w:r>
        <w:rPr>
          <w:rFonts w:ascii="Times New Roman" w:hAnsi="Times New Roman"/>
          <w:sz w:val="24"/>
        </w:rPr>
        <w:t>d</w:t>
      </w:r>
      <w:r w:rsidR="005D5C3E" w:rsidRPr="000425EE">
        <w:rPr>
          <w:rFonts w:ascii="Times New Roman" w:hAnsi="Times New Roman"/>
          <w:sz w:val="24"/>
        </w:rPr>
        <w:t xml:space="preserve"> võimalus</w:t>
      </w:r>
      <w:r>
        <w:rPr>
          <w:rFonts w:ascii="Times New Roman" w:hAnsi="Times New Roman"/>
          <w:sz w:val="24"/>
        </w:rPr>
        <w:t>ed</w:t>
      </w:r>
      <w:r w:rsidR="005D5C3E" w:rsidRPr="000425EE">
        <w:rPr>
          <w:rFonts w:ascii="Times New Roman" w:hAnsi="Times New Roman"/>
          <w:sz w:val="24"/>
        </w:rPr>
        <w:t xml:space="preserve"> olla tööelus varakult kaasatud </w:t>
      </w:r>
      <w:r w:rsidR="002A1C64" w:rsidRPr="000425EE">
        <w:rPr>
          <w:rFonts w:ascii="Times New Roman" w:hAnsi="Times New Roman"/>
          <w:sz w:val="24"/>
        </w:rPr>
        <w:t>–</w:t>
      </w:r>
      <w:r w:rsidR="005D5C3E" w:rsidRPr="000425EE">
        <w:rPr>
          <w:rFonts w:ascii="Times New Roman" w:hAnsi="Times New Roman"/>
          <w:sz w:val="24"/>
        </w:rPr>
        <w:t xml:space="preserve"> paranevad alaealiste võimalused osaleda tööturul, </w:t>
      </w:r>
      <w:r w:rsidR="000F68F1" w:rsidRPr="000425EE">
        <w:rPr>
          <w:rFonts w:ascii="Times New Roman" w:hAnsi="Times New Roman"/>
          <w:sz w:val="24"/>
        </w:rPr>
        <w:t xml:space="preserve">mis </w:t>
      </w:r>
      <w:r w:rsidR="005D5C3E" w:rsidRPr="000425EE">
        <w:rPr>
          <w:rFonts w:ascii="Times New Roman" w:hAnsi="Times New Roman"/>
          <w:sz w:val="24"/>
        </w:rPr>
        <w:t>võimalda</w:t>
      </w:r>
      <w:r w:rsidR="000F68F1" w:rsidRPr="000425EE">
        <w:rPr>
          <w:rFonts w:ascii="Times New Roman" w:hAnsi="Times New Roman"/>
          <w:sz w:val="24"/>
        </w:rPr>
        <w:t>b</w:t>
      </w:r>
      <w:r w:rsidR="005D5C3E" w:rsidRPr="000425EE">
        <w:rPr>
          <w:rFonts w:ascii="Times New Roman" w:hAnsi="Times New Roman"/>
          <w:sz w:val="24"/>
        </w:rPr>
        <w:t xml:space="preserve"> rohkematel laste</w:t>
      </w:r>
      <w:r w:rsidR="00B8182E" w:rsidRPr="000425EE">
        <w:rPr>
          <w:rFonts w:ascii="Times New Roman" w:hAnsi="Times New Roman"/>
          <w:sz w:val="24"/>
        </w:rPr>
        <w:t>l</w:t>
      </w:r>
      <w:r w:rsidR="005D5C3E" w:rsidRPr="000425EE">
        <w:rPr>
          <w:rFonts w:ascii="Times New Roman" w:hAnsi="Times New Roman"/>
          <w:sz w:val="24"/>
        </w:rPr>
        <w:t xml:space="preserve"> ja noortel varakult tutvuda tööeluga ning saada töökogemus, mis toetab ka</w:t>
      </w:r>
      <w:r w:rsidR="00EE0020" w:rsidRPr="000425EE">
        <w:rPr>
          <w:rFonts w:ascii="Times New Roman" w:hAnsi="Times New Roman"/>
          <w:sz w:val="24"/>
        </w:rPr>
        <w:t xml:space="preserve"> nende</w:t>
      </w:r>
      <w:r w:rsidR="005D5C3E" w:rsidRPr="000425EE">
        <w:rPr>
          <w:rFonts w:ascii="Times New Roman" w:hAnsi="Times New Roman"/>
          <w:sz w:val="24"/>
        </w:rPr>
        <w:t xml:space="preserve"> hilisemat karjääri- ja tööoskuste arengut. Seega on mõju sihtrühmaks kaks </w:t>
      </w:r>
      <w:r w:rsidR="00EE0020" w:rsidRPr="000425EE">
        <w:rPr>
          <w:rFonts w:ascii="Times New Roman" w:hAnsi="Times New Roman"/>
          <w:sz w:val="24"/>
        </w:rPr>
        <w:t>osa</w:t>
      </w:r>
      <w:r w:rsidR="005D5C3E" w:rsidRPr="000425EE">
        <w:rPr>
          <w:rFonts w:ascii="Times New Roman" w:hAnsi="Times New Roman"/>
          <w:sz w:val="24"/>
        </w:rPr>
        <w:t>poolt: tööandjad ja alaealised.</w:t>
      </w:r>
    </w:p>
    <w:p w14:paraId="2015254A" w14:textId="77777777" w:rsidR="00B36D1B" w:rsidRPr="000425EE" w:rsidRDefault="00B36D1B" w:rsidP="00201FF4">
      <w:pPr>
        <w:rPr>
          <w:rFonts w:ascii="Times New Roman" w:hAnsi="Times New Roman"/>
          <w:sz w:val="24"/>
          <w:u w:val="single"/>
        </w:rPr>
      </w:pPr>
    </w:p>
    <w:p w14:paraId="03560761" w14:textId="14807BAC" w:rsidR="005D5C3E" w:rsidRPr="000425EE" w:rsidRDefault="005D5C3E" w:rsidP="00201FF4">
      <w:pPr>
        <w:rPr>
          <w:rFonts w:ascii="Times New Roman" w:hAnsi="Times New Roman"/>
          <w:sz w:val="24"/>
        </w:rPr>
      </w:pPr>
      <w:r w:rsidRPr="000425EE">
        <w:rPr>
          <w:rFonts w:ascii="Times New Roman" w:hAnsi="Times New Roman"/>
          <w:sz w:val="24"/>
          <w:u w:val="single"/>
        </w:rPr>
        <w:t xml:space="preserve">Sihtrühm 1: </w:t>
      </w:r>
      <w:r w:rsidR="00F206BC" w:rsidRPr="000425EE">
        <w:rPr>
          <w:rFonts w:ascii="Times New Roman" w:hAnsi="Times New Roman"/>
          <w:sz w:val="24"/>
          <w:u w:val="single"/>
        </w:rPr>
        <w:t>t</w:t>
      </w:r>
      <w:r w:rsidRPr="000425EE">
        <w:rPr>
          <w:rFonts w:ascii="Times New Roman" w:hAnsi="Times New Roman"/>
          <w:sz w:val="24"/>
          <w:u w:val="single"/>
        </w:rPr>
        <w:t>ööandjad</w:t>
      </w:r>
    </w:p>
    <w:p w14:paraId="55E9C7DC" w14:textId="77777777" w:rsidR="00272074" w:rsidRPr="000425EE" w:rsidRDefault="00272074" w:rsidP="00201FF4">
      <w:pPr>
        <w:rPr>
          <w:rFonts w:ascii="Times New Roman" w:hAnsi="Times New Roman"/>
          <w:sz w:val="24"/>
          <w:u w:val="single"/>
        </w:rPr>
      </w:pPr>
    </w:p>
    <w:p w14:paraId="1665D4E7" w14:textId="4786FDCD" w:rsidR="005D5C3E" w:rsidRPr="000425EE" w:rsidRDefault="005D5C3E" w:rsidP="00201FF4">
      <w:pPr>
        <w:rPr>
          <w:rFonts w:ascii="Times New Roman" w:hAnsi="Times New Roman"/>
          <w:sz w:val="24"/>
        </w:rPr>
      </w:pPr>
      <w:r w:rsidRPr="000425EE">
        <w:rPr>
          <w:rFonts w:ascii="Times New Roman" w:hAnsi="Times New Roman"/>
          <w:sz w:val="24"/>
        </w:rPr>
        <w:t>Mõtteko</w:t>
      </w:r>
      <w:r w:rsidR="00C95735" w:rsidRPr="000425EE">
        <w:rPr>
          <w:rFonts w:ascii="Times New Roman" w:hAnsi="Times New Roman"/>
          <w:sz w:val="24"/>
        </w:rPr>
        <w:t>j</w:t>
      </w:r>
      <w:r w:rsidRPr="000425EE">
        <w:rPr>
          <w:rFonts w:ascii="Times New Roman" w:hAnsi="Times New Roman"/>
          <w:sz w:val="24"/>
        </w:rPr>
        <w:t xml:space="preserve">a Praxis avaldatud analüüsi kohaselt </w:t>
      </w:r>
      <w:r w:rsidR="00486038" w:rsidRPr="000425EE">
        <w:rPr>
          <w:rFonts w:ascii="Times New Roman" w:hAnsi="Times New Roman"/>
          <w:sz w:val="24"/>
        </w:rPr>
        <w:t>jäi</w:t>
      </w:r>
      <w:r w:rsidRPr="000425EE">
        <w:rPr>
          <w:rFonts w:ascii="Times New Roman" w:hAnsi="Times New Roman"/>
          <w:sz w:val="24"/>
        </w:rPr>
        <w:t xml:space="preserve"> 13–16-aastaseid alaealisi</w:t>
      </w:r>
      <w:r w:rsidRPr="000425EE">
        <w:rPr>
          <w:rStyle w:val="FootnoteReference"/>
          <w:rFonts w:ascii="Times New Roman" w:eastAsiaTheme="majorEastAsia" w:hAnsi="Times New Roman"/>
          <w:sz w:val="24"/>
        </w:rPr>
        <w:footnoteReference w:id="14"/>
      </w:r>
      <w:r w:rsidRPr="000425EE">
        <w:rPr>
          <w:rFonts w:ascii="Times New Roman" w:hAnsi="Times New Roman"/>
          <w:sz w:val="24"/>
        </w:rPr>
        <w:t xml:space="preserve"> palganud tööandjate arv perioodil 2021</w:t>
      </w:r>
      <w:r w:rsidR="002A1C64" w:rsidRPr="000425EE">
        <w:rPr>
          <w:rFonts w:ascii="Times New Roman" w:hAnsi="Times New Roman"/>
          <w:sz w:val="24"/>
        </w:rPr>
        <w:t>–</w:t>
      </w:r>
      <w:r w:rsidRPr="000425EE">
        <w:rPr>
          <w:rFonts w:ascii="Times New Roman" w:hAnsi="Times New Roman"/>
          <w:sz w:val="24"/>
        </w:rPr>
        <w:t>2023 vahemikku 2500</w:t>
      </w:r>
      <w:r w:rsidR="006E14B4" w:rsidRPr="000425EE">
        <w:rPr>
          <w:rFonts w:ascii="Times New Roman" w:hAnsi="Times New Roman"/>
          <w:sz w:val="24"/>
        </w:rPr>
        <w:t>–</w:t>
      </w:r>
      <w:r w:rsidRPr="000425EE">
        <w:rPr>
          <w:rFonts w:ascii="Times New Roman" w:hAnsi="Times New Roman"/>
          <w:sz w:val="24"/>
        </w:rPr>
        <w:t>2700</w:t>
      </w:r>
      <w:r w:rsidRPr="000425EE">
        <w:rPr>
          <w:rStyle w:val="FootnoteReference"/>
          <w:rFonts w:ascii="Times New Roman" w:eastAsiaTheme="majorEastAsia" w:hAnsi="Times New Roman"/>
          <w:sz w:val="24"/>
        </w:rPr>
        <w:footnoteReference w:id="15"/>
      </w:r>
      <w:r w:rsidRPr="000425EE">
        <w:rPr>
          <w:rFonts w:ascii="Times New Roman" w:hAnsi="Times New Roman"/>
          <w:sz w:val="24"/>
        </w:rPr>
        <w:t xml:space="preserve">. Statistikaameti andmetel oli 2023. aastal ettevõtete </w:t>
      </w:r>
      <w:r w:rsidR="00212E3B" w:rsidRPr="000425EE">
        <w:rPr>
          <w:rFonts w:ascii="Times New Roman" w:hAnsi="Times New Roman"/>
          <w:sz w:val="24"/>
        </w:rPr>
        <w:t>kogu</w:t>
      </w:r>
      <w:r w:rsidRPr="000425EE">
        <w:rPr>
          <w:rFonts w:ascii="Times New Roman" w:hAnsi="Times New Roman"/>
          <w:sz w:val="24"/>
        </w:rPr>
        <w:t xml:space="preserve">arv </w:t>
      </w:r>
      <w:r w:rsidRPr="000425EE">
        <w:rPr>
          <w:rFonts w:ascii="Times New Roman" w:hAnsi="Times New Roman"/>
          <w:i/>
          <w:iCs/>
          <w:sz w:val="24"/>
        </w:rPr>
        <w:t>ca</w:t>
      </w:r>
      <w:r w:rsidRPr="000425EE">
        <w:rPr>
          <w:rFonts w:ascii="Times New Roman" w:hAnsi="Times New Roman"/>
          <w:sz w:val="24"/>
        </w:rPr>
        <w:t xml:space="preserve"> 156</w:t>
      </w:r>
      <w:r w:rsidR="00746C82" w:rsidRPr="000425EE">
        <w:rPr>
          <w:rFonts w:ascii="Times New Roman" w:hAnsi="Times New Roman"/>
          <w:sz w:val="24"/>
        </w:rPr>
        <w:t> </w:t>
      </w:r>
      <w:r w:rsidRPr="000425EE">
        <w:rPr>
          <w:rFonts w:ascii="Times New Roman" w:hAnsi="Times New Roman"/>
          <w:sz w:val="24"/>
        </w:rPr>
        <w:t>200</w:t>
      </w:r>
      <w:r w:rsidR="00746C82" w:rsidRPr="000425EE">
        <w:rPr>
          <w:rFonts w:ascii="Times New Roman" w:hAnsi="Times New Roman"/>
          <w:sz w:val="24"/>
        </w:rPr>
        <w:t>. S</w:t>
      </w:r>
      <w:r w:rsidRPr="000425EE">
        <w:rPr>
          <w:rFonts w:ascii="Times New Roman" w:hAnsi="Times New Roman"/>
          <w:sz w:val="24"/>
        </w:rPr>
        <w:t xml:space="preserve">eega moodustavad alaealisi palganud ettevõtted </w:t>
      </w:r>
      <w:r w:rsidRPr="000425EE">
        <w:rPr>
          <w:rFonts w:ascii="Times New Roman" w:hAnsi="Times New Roman"/>
          <w:i/>
          <w:iCs/>
          <w:sz w:val="24"/>
        </w:rPr>
        <w:t>ca</w:t>
      </w:r>
      <w:r w:rsidRPr="000425EE">
        <w:rPr>
          <w:rFonts w:ascii="Times New Roman" w:hAnsi="Times New Roman"/>
          <w:sz w:val="24"/>
        </w:rPr>
        <w:t xml:space="preserve"> 1,7% kõikidest ettevõtetest. Varasema Sotsiaalministeeriumi analüüsi</w:t>
      </w:r>
      <w:r w:rsidRPr="000425EE">
        <w:rPr>
          <w:rStyle w:val="FootnoteReference"/>
          <w:rFonts w:ascii="Times New Roman" w:eastAsiaTheme="majorEastAsia" w:hAnsi="Times New Roman"/>
          <w:sz w:val="24"/>
        </w:rPr>
        <w:footnoteReference w:id="16"/>
      </w:r>
      <w:r w:rsidRPr="000425EE">
        <w:rPr>
          <w:rFonts w:ascii="Times New Roman" w:hAnsi="Times New Roman"/>
          <w:sz w:val="24"/>
        </w:rPr>
        <w:t xml:space="preserve"> kohaselt oli 2018.</w:t>
      </w:r>
      <w:r w:rsidR="008255E7" w:rsidRPr="000425EE">
        <w:rPr>
          <w:rFonts w:ascii="Times New Roman" w:hAnsi="Times New Roman"/>
          <w:sz w:val="24"/>
        </w:rPr>
        <w:t> </w:t>
      </w:r>
      <w:r w:rsidRPr="000425EE">
        <w:rPr>
          <w:rFonts w:ascii="Times New Roman" w:hAnsi="Times New Roman"/>
          <w:sz w:val="24"/>
        </w:rPr>
        <w:t>aastal 7</w:t>
      </w:r>
      <w:r w:rsidR="006E14B4" w:rsidRPr="000425EE">
        <w:rPr>
          <w:rFonts w:ascii="Times New Roman" w:hAnsi="Times New Roman"/>
          <w:sz w:val="24"/>
        </w:rPr>
        <w:t>–</w:t>
      </w:r>
      <w:r w:rsidRPr="000425EE">
        <w:rPr>
          <w:rFonts w:ascii="Times New Roman" w:hAnsi="Times New Roman"/>
          <w:sz w:val="24"/>
        </w:rPr>
        <w:t>17-aastaseid lapsi ja noori palganud ettevõtet</w:t>
      </w:r>
      <w:r w:rsidR="00FD17D2" w:rsidRPr="000425EE">
        <w:rPr>
          <w:rFonts w:ascii="Times New Roman" w:hAnsi="Times New Roman"/>
          <w:sz w:val="24"/>
        </w:rPr>
        <w:t>e arv 3800</w:t>
      </w:r>
      <w:r w:rsidRPr="000425EE">
        <w:rPr>
          <w:rFonts w:ascii="Times New Roman" w:hAnsi="Times New Roman"/>
          <w:sz w:val="24"/>
        </w:rPr>
        <w:t xml:space="preserve">, mis moodustas kõikidest sama aasta ettevõtetest 4,2%. Tõenäoliselt jääb ka </w:t>
      </w:r>
      <w:r w:rsidR="00DD5910" w:rsidRPr="000425EE">
        <w:rPr>
          <w:rFonts w:ascii="Times New Roman" w:hAnsi="Times New Roman"/>
          <w:sz w:val="24"/>
        </w:rPr>
        <w:t xml:space="preserve">praegu </w:t>
      </w:r>
      <w:r w:rsidRPr="000425EE">
        <w:rPr>
          <w:rFonts w:ascii="Times New Roman" w:hAnsi="Times New Roman"/>
          <w:sz w:val="24"/>
        </w:rPr>
        <w:t>ettevõtete arv, kes alaealisi palkavad, alla 5% kõikidest ettevõtetest, mistõttu on mõjutatud sihtrühm väike. Praxise analüüsi kohaselt on 13</w:t>
      </w:r>
      <w:r w:rsidR="002A1C64" w:rsidRPr="000425EE">
        <w:rPr>
          <w:rFonts w:ascii="Times New Roman" w:hAnsi="Times New Roman"/>
          <w:sz w:val="24"/>
        </w:rPr>
        <w:t>–</w:t>
      </w:r>
      <w:r w:rsidRPr="000425EE">
        <w:rPr>
          <w:rFonts w:ascii="Times New Roman" w:hAnsi="Times New Roman"/>
          <w:sz w:val="24"/>
        </w:rPr>
        <w:t>16-aastaseid palganud tööandja</w:t>
      </w:r>
      <w:r w:rsidR="007B302A" w:rsidRPr="000425EE">
        <w:rPr>
          <w:rFonts w:ascii="Times New Roman" w:hAnsi="Times New Roman"/>
          <w:sz w:val="24"/>
        </w:rPr>
        <w:t>test</w:t>
      </w:r>
      <w:r w:rsidRPr="000425EE">
        <w:rPr>
          <w:rFonts w:ascii="Times New Roman" w:hAnsi="Times New Roman"/>
          <w:sz w:val="24"/>
        </w:rPr>
        <w:t xml:space="preserve"> 47% kuni 10 töötajaga ettevõtted, 34% on 10</w:t>
      </w:r>
      <w:r w:rsidR="00CE58CC" w:rsidRPr="000425EE">
        <w:rPr>
          <w:rFonts w:ascii="Times New Roman" w:hAnsi="Times New Roman"/>
          <w:sz w:val="24"/>
        </w:rPr>
        <w:t>–</w:t>
      </w:r>
      <w:r w:rsidRPr="000425EE">
        <w:rPr>
          <w:rFonts w:ascii="Times New Roman" w:hAnsi="Times New Roman"/>
          <w:sz w:val="24"/>
        </w:rPr>
        <w:t xml:space="preserve">49 töötajaga ettevõtted ning </w:t>
      </w:r>
      <w:r w:rsidR="00823F69" w:rsidRPr="000425EE">
        <w:rPr>
          <w:rFonts w:ascii="Times New Roman" w:hAnsi="Times New Roman"/>
          <w:sz w:val="24"/>
        </w:rPr>
        <w:t>üle</w:t>
      </w:r>
      <w:r w:rsidRPr="000425EE">
        <w:rPr>
          <w:rFonts w:ascii="Times New Roman" w:hAnsi="Times New Roman"/>
          <w:sz w:val="24"/>
        </w:rPr>
        <w:t xml:space="preserve"> 49 töötajaga ettevõtteid on 19%. </w:t>
      </w:r>
      <w:bookmarkStart w:id="22" w:name="_Hlk206426358"/>
      <w:r w:rsidRPr="000425EE">
        <w:rPr>
          <w:rFonts w:ascii="Times New Roman" w:hAnsi="Times New Roman"/>
          <w:sz w:val="24"/>
        </w:rPr>
        <w:t xml:space="preserve">Kõige suurem osa nendest ettevõtetest </w:t>
      </w:r>
      <w:r w:rsidR="00292999" w:rsidRPr="000425EE">
        <w:rPr>
          <w:rFonts w:ascii="Times New Roman" w:hAnsi="Times New Roman"/>
          <w:sz w:val="24"/>
        </w:rPr>
        <w:t>tegutse</w:t>
      </w:r>
      <w:r w:rsidR="00823F69" w:rsidRPr="000425EE">
        <w:rPr>
          <w:rFonts w:ascii="Times New Roman" w:hAnsi="Times New Roman"/>
          <w:sz w:val="24"/>
        </w:rPr>
        <w:t>b</w:t>
      </w:r>
      <w:r w:rsidRPr="000425EE">
        <w:rPr>
          <w:rFonts w:ascii="Times New Roman" w:hAnsi="Times New Roman"/>
          <w:sz w:val="24"/>
        </w:rPr>
        <w:t xml:space="preserve"> </w:t>
      </w:r>
      <w:bookmarkStart w:id="23" w:name="_Hlk206151138"/>
      <w:r w:rsidRPr="000425EE">
        <w:rPr>
          <w:rFonts w:ascii="Times New Roman" w:hAnsi="Times New Roman"/>
          <w:sz w:val="24"/>
        </w:rPr>
        <w:t xml:space="preserve">majutus- ja toitlustusvaldkonnas (25%), </w:t>
      </w:r>
      <w:r w:rsidR="00AF6103" w:rsidRPr="000425EE">
        <w:rPr>
          <w:rFonts w:ascii="Times New Roman" w:hAnsi="Times New Roman"/>
          <w:sz w:val="24"/>
        </w:rPr>
        <w:t xml:space="preserve">järgnevad </w:t>
      </w:r>
      <w:r w:rsidRPr="000425EE">
        <w:rPr>
          <w:rFonts w:ascii="Times New Roman" w:hAnsi="Times New Roman"/>
          <w:sz w:val="24"/>
        </w:rPr>
        <w:t xml:space="preserve">hulgi- ja jaekaubandus </w:t>
      </w:r>
      <w:bookmarkEnd w:id="23"/>
      <w:r w:rsidRPr="000425EE">
        <w:rPr>
          <w:rFonts w:ascii="Times New Roman" w:hAnsi="Times New Roman"/>
          <w:sz w:val="24"/>
        </w:rPr>
        <w:t>(14%) ning töötlev tööstus (11%).</w:t>
      </w:r>
    </w:p>
    <w:p w14:paraId="41BF2BD4" w14:textId="77777777" w:rsidR="005D5C3E" w:rsidRPr="000425EE" w:rsidRDefault="005D5C3E" w:rsidP="00201FF4">
      <w:pPr>
        <w:rPr>
          <w:rFonts w:ascii="Times New Roman" w:hAnsi="Times New Roman"/>
          <w:sz w:val="24"/>
        </w:rPr>
      </w:pPr>
    </w:p>
    <w:bookmarkEnd w:id="22"/>
    <w:p w14:paraId="4F6054B9" w14:textId="57250B86" w:rsidR="00B03248" w:rsidRPr="000425EE" w:rsidRDefault="005D5C3E" w:rsidP="00201FF4">
      <w:pPr>
        <w:rPr>
          <w:rFonts w:ascii="Times New Roman" w:hAnsi="Times New Roman"/>
          <w:sz w:val="24"/>
        </w:rPr>
      </w:pPr>
      <w:r w:rsidRPr="000425EE">
        <w:rPr>
          <w:rFonts w:ascii="Times New Roman" w:hAnsi="Times New Roman"/>
          <w:sz w:val="24"/>
        </w:rPr>
        <w:t xml:space="preserve">Koolivaheaegadel </w:t>
      </w:r>
      <w:r w:rsidR="009B78A3" w:rsidRPr="000425EE">
        <w:rPr>
          <w:rFonts w:ascii="Times New Roman" w:hAnsi="Times New Roman"/>
          <w:sz w:val="24"/>
        </w:rPr>
        <w:t xml:space="preserve">lubatud </w:t>
      </w:r>
      <w:r w:rsidRPr="000425EE">
        <w:rPr>
          <w:rFonts w:ascii="Times New Roman" w:hAnsi="Times New Roman"/>
          <w:sz w:val="24"/>
        </w:rPr>
        <w:t xml:space="preserve">töötamise </w:t>
      </w:r>
      <w:r w:rsidR="009B78A3" w:rsidRPr="000425EE">
        <w:rPr>
          <w:rFonts w:ascii="Times New Roman" w:hAnsi="Times New Roman"/>
          <w:sz w:val="24"/>
        </w:rPr>
        <w:t>perioodi</w:t>
      </w:r>
      <w:r w:rsidR="00CB38E2" w:rsidRPr="000425EE">
        <w:rPr>
          <w:rFonts w:ascii="Times New Roman" w:hAnsi="Times New Roman"/>
          <w:sz w:val="24"/>
        </w:rPr>
        <w:t>de</w:t>
      </w:r>
      <w:r w:rsidRPr="000425EE">
        <w:rPr>
          <w:rFonts w:ascii="Times New Roman" w:hAnsi="Times New Roman"/>
          <w:sz w:val="24"/>
        </w:rPr>
        <w:t xml:space="preserve"> pikendamise positiivne mõju tööandjate</w:t>
      </w:r>
      <w:r w:rsidR="00502F1B">
        <w:rPr>
          <w:rFonts w:ascii="Times New Roman" w:hAnsi="Times New Roman"/>
          <w:sz w:val="24"/>
        </w:rPr>
        <w:t>le</w:t>
      </w:r>
      <w:r w:rsidRPr="000425EE">
        <w:rPr>
          <w:rFonts w:ascii="Times New Roman" w:hAnsi="Times New Roman"/>
          <w:sz w:val="24"/>
        </w:rPr>
        <w:t xml:space="preserve"> on suurem paindlikkus hooajatööde korral ning võimalik</w:t>
      </w:r>
      <w:r w:rsidR="00AF5194" w:rsidRPr="000425EE">
        <w:rPr>
          <w:rFonts w:ascii="Times New Roman" w:hAnsi="Times New Roman"/>
          <w:sz w:val="24"/>
        </w:rPr>
        <w:t>u</w:t>
      </w:r>
      <w:r w:rsidRPr="000425EE">
        <w:rPr>
          <w:rFonts w:ascii="Times New Roman" w:hAnsi="Times New Roman"/>
          <w:sz w:val="24"/>
        </w:rPr>
        <w:t xml:space="preserve"> tööjõupuuduse leevendamine suv</w:t>
      </w:r>
      <w:r w:rsidR="00806DEB" w:rsidRPr="000425EE">
        <w:rPr>
          <w:rFonts w:ascii="Times New Roman" w:hAnsi="Times New Roman"/>
          <w:sz w:val="24"/>
        </w:rPr>
        <w:t>ise</w:t>
      </w:r>
      <w:r w:rsidRPr="000425EE">
        <w:rPr>
          <w:rFonts w:ascii="Times New Roman" w:hAnsi="Times New Roman"/>
          <w:sz w:val="24"/>
        </w:rPr>
        <w:t>l</w:t>
      </w:r>
      <w:r w:rsidR="00806DEB" w:rsidRPr="000425EE">
        <w:rPr>
          <w:rFonts w:ascii="Times New Roman" w:hAnsi="Times New Roman"/>
          <w:sz w:val="24"/>
        </w:rPr>
        <w:t xml:space="preserve"> </w:t>
      </w:r>
      <w:r w:rsidR="00906EB9" w:rsidRPr="000425EE">
        <w:rPr>
          <w:rFonts w:ascii="Times New Roman" w:hAnsi="Times New Roman"/>
          <w:sz w:val="24"/>
        </w:rPr>
        <w:t>ajal</w:t>
      </w:r>
      <w:r w:rsidRPr="000425EE">
        <w:rPr>
          <w:rFonts w:ascii="Times New Roman" w:hAnsi="Times New Roman"/>
          <w:sz w:val="24"/>
        </w:rPr>
        <w:t xml:space="preserve">. </w:t>
      </w:r>
      <w:bookmarkStart w:id="24" w:name="_Hlk213748691"/>
      <w:r w:rsidRPr="000425EE">
        <w:rPr>
          <w:rFonts w:ascii="Times New Roman" w:hAnsi="Times New Roman"/>
          <w:sz w:val="24"/>
        </w:rPr>
        <w:t xml:space="preserve">Praxise analüüsi tarbeks </w:t>
      </w:r>
      <w:r w:rsidR="00A808B0" w:rsidRPr="000425EE">
        <w:rPr>
          <w:rFonts w:ascii="Times New Roman" w:hAnsi="Times New Roman"/>
          <w:sz w:val="24"/>
        </w:rPr>
        <w:t>tehtud</w:t>
      </w:r>
      <w:r w:rsidRPr="000425EE">
        <w:rPr>
          <w:rFonts w:ascii="Times New Roman" w:hAnsi="Times New Roman"/>
          <w:sz w:val="24"/>
        </w:rPr>
        <w:t xml:space="preserve"> intervjuudest tööandjatega selgus, et enamik tööandjaid ongi alaealisi palganud peamiselt suvehooajal</w:t>
      </w:r>
      <w:bookmarkEnd w:id="24"/>
      <w:r w:rsidRPr="000425EE">
        <w:rPr>
          <w:rFonts w:ascii="Times New Roman" w:hAnsi="Times New Roman"/>
          <w:sz w:val="24"/>
        </w:rPr>
        <w:t xml:space="preserve">. Tööjõu järelkasvu koolitamise </w:t>
      </w:r>
      <w:r w:rsidR="006E2ECC" w:rsidRPr="000425EE">
        <w:rPr>
          <w:rFonts w:ascii="Times New Roman" w:hAnsi="Times New Roman"/>
          <w:sz w:val="24"/>
        </w:rPr>
        <w:t>vajadus</w:t>
      </w:r>
      <w:r w:rsidRPr="000425EE">
        <w:rPr>
          <w:rFonts w:ascii="Times New Roman" w:hAnsi="Times New Roman"/>
          <w:sz w:val="24"/>
        </w:rPr>
        <w:t xml:space="preserve"> ja soov pakkuda noortele esmast töökogemust on peamis</w:t>
      </w:r>
      <w:r w:rsidR="00074B92" w:rsidRPr="000425EE">
        <w:rPr>
          <w:rFonts w:ascii="Times New Roman" w:hAnsi="Times New Roman"/>
          <w:sz w:val="24"/>
        </w:rPr>
        <w:t>ed</w:t>
      </w:r>
      <w:r w:rsidRPr="000425EE">
        <w:rPr>
          <w:rFonts w:ascii="Times New Roman" w:hAnsi="Times New Roman"/>
          <w:sz w:val="24"/>
        </w:rPr>
        <w:t xml:space="preserve"> argumen</w:t>
      </w:r>
      <w:r w:rsidR="00074B92" w:rsidRPr="000425EE">
        <w:rPr>
          <w:rFonts w:ascii="Times New Roman" w:hAnsi="Times New Roman"/>
          <w:sz w:val="24"/>
        </w:rPr>
        <w:t>did</w:t>
      </w:r>
      <w:r w:rsidRPr="000425EE">
        <w:rPr>
          <w:rFonts w:ascii="Times New Roman" w:hAnsi="Times New Roman"/>
          <w:sz w:val="24"/>
        </w:rPr>
        <w:t xml:space="preserve"> noorte värbamisel. Seega aitab koolivaheaegadel töötamise aja pikendamine tööandjatel paremini katta hooajalis</w:t>
      </w:r>
      <w:r w:rsidR="00502F1B">
        <w:rPr>
          <w:rFonts w:ascii="Times New Roman" w:hAnsi="Times New Roman"/>
          <w:sz w:val="24"/>
        </w:rPr>
        <w:t>t</w:t>
      </w:r>
      <w:r w:rsidRPr="000425EE">
        <w:rPr>
          <w:rFonts w:ascii="Times New Roman" w:hAnsi="Times New Roman"/>
          <w:sz w:val="24"/>
        </w:rPr>
        <w:t xml:space="preserve"> tööjõuvajadus</w:t>
      </w:r>
      <w:r w:rsidR="00502F1B">
        <w:rPr>
          <w:rFonts w:ascii="Times New Roman" w:hAnsi="Times New Roman"/>
          <w:sz w:val="24"/>
        </w:rPr>
        <w:t>t</w:t>
      </w:r>
      <w:r w:rsidRPr="000425EE">
        <w:rPr>
          <w:rFonts w:ascii="Times New Roman" w:hAnsi="Times New Roman"/>
          <w:sz w:val="24"/>
        </w:rPr>
        <w:t>, pakkudes samal ajal noortele väärtuslikku töökogemust ja võimalust tulevikus ettevõtte püsivaks tööjõuks saada.</w:t>
      </w:r>
    </w:p>
    <w:p w14:paraId="71CB7AA7" w14:textId="77777777" w:rsidR="00A53E5F" w:rsidRPr="000425EE" w:rsidRDefault="00A53E5F" w:rsidP="00201FF4">
      <w:pPr>
        <w:rPr>
          <w:rFonts w:ascii="Times New Roman" w:hAnsi="Times New Roman"/>
          <w:sz w:val="24"/>
        </w:rPr>
      </w:pPr>
    </w:p>
    <w:p w14:paraId="75224350" w14:textId="0E31A2D9" w:rsidR="005D5C3E" w:rsidRPr="000425EE" w:rsidRDefault="00DB0408" w:rsidP="00201FF4">
      <w:pPr>
        <w:rPr>
          <w:rFonts w:ascii="Times New Roman" w:hAnsi="Times New Roman"/>
          <w:sz w:val="24"/>
        </w:rPr>
      </w:pPr>
      <w:r w:rsidRPr="000425EE">
        <w:rPr>
          <w:rFonts w:ascii="Times New Roman" w:hAnsi="Times New Roman"/>
          <w:sz w:val="24"/>
        </w:rPr>
        <w:t xml:space="preserve">Enne </w:t>
      </w:r>
      <w:r w:rsidR="00A53E5F" w:rsidRPr="000425EE">
        <w:rPr>
          <w:rFonts w:ascii="Times New Roman" w:hAnsi="Times New Roman"/>
          <w:sz w:val="24"/>
        </w:rPr>
        <w:t>7–12-aastase alaealise töölevõtmis</w:t>
      </w:r>
      <w:r w:rsidRPr="000425EE">
        <w:rPr>
          <w:rFonts w:ascii="Times New Roman" w:hAnsi="Times New Roman"/>
          <w:sz w:val="24"/>
        </w:rPr>
        <w:t>t</w:t>
      </w:r>
      <w:r w:rsidR="00A53E5F" w:rsidRPr="000425EE">
        <w:rPr>
          <w:rFonts w:ascii="Times New Roman" w:hAnsi="Times New Roman"/>
          <w:sz w:val="24"/>
        </w:rPr>
        <w:t xml:space="preserve"> </w:t>
      </w:r>
      <w:r w:rsidRPr="000425EE">
        <w:rPr>
          <w:rFonts w:ascii="Times New Roman" w:hAnsi="Times New Roman"/>
          <w:sz w:val="24"/>
        </w:rPr>
        <w:t>nõutava</w:t>
      </w:r>
      <w:r w:rsidR="00A53E5F" w:rsidRPr="000425EE">
        <w:rPr>
          <w:rFonts w:ascii="Times New Roman" w:hAnsi="Times New Roman"/>
          <w:sz w:val="24"/>
        </w:rPr>
        <w:t xml:space="preserve"> Tööinspektsiooni loa menetlemise tähta</w:t>
      </w:r>
      <w:r w:rsidR="00773561" w:rsidRPr="000425EE">
        <w:rPr>
          <w:rFonts w:ascii="Times New Roman" w:hAnsi="Times New Roman"/>
          <w:sz w:val="24"/>
        </w:rPr>
        <w:t xml:space="preserve">ja </w:t>
      </w:r>
      <w:r w:rsidR="005D5C3E" w:rsidRPr="000425EE">
        <w:rPr>
          <w:rFonts w:ascii="Times New Roman" w:hAnsi="Times New Roman"/>
          <w:sz w:val="24"/>
        </w:rPr>
        <w:t>lühendamine</w:t>
      </w:r>
      <w:r w:rsidR="00B156EE" w:rsidRPr="000425EE">
        <w:rPr>
          <w:rFonts w:ascii="Times New Roman" w:hAnsi="Times New Roman"/>
          <w:sz w:val="24"/>
        </w:rPr>
        <w:t xml:space="preserve"> </w:t>
      </w:r>
      <w:r w:rsidR="00856632" w:rsidRPr="000425EE">
        <w:rPr>
          <w:rFonts w:ascii="Times New Roman" w:hAnsi="Times New Roman"/>
          <w:sz w:val="24"/>
        </w:rPr>
        <w:t>kümnelt</w:t>
      </w:r>
      <w:r w:rsidR="00B156EE" w:rsidRPr="000425EE">
        <w:rPr>
          <w:rFonts w:ascii="Times New Roman" w:hAnsi="Times New Roman"/>
          <w:sz w:val="24"/>
        </w:rPr>
        <w:t xml:space="preserve"> tööpäevalt</w:t>
      </w:r>
      <w:r w:rsidR="005D5C3E" w:rsidRPr="000425EE">
        <w:rPr>
          <w:rFonts w:ascii="Times New Roman" w:hAnsi="Times New Roman"/>
          <w:sz w:val="24"/>
        </w:rPr>
        <w:t xml:space="preserve"> </w:t>
      </w:r>
      <w:r w:rsidR="00045540" w:rsidRPr="000425EE">
        <w:rPr>
          <w:rFonts w:ascii="Times New Roman" w:hAnsi="Times New Roman"/>
          <w:sz w:val="24"/>
        </w:rPr>
        <w:t>kahele</w:t>
      </w:r>
      <w:r w:rsidR="005D5C3E" w:rsidRPr="000425EE">
        <w:rPr>
          <w:rFonts w:ascii="Times New Roman" w:hAnsi="Times New Roman"/>
          <w:sz w:val="24"/>
        </w:rPr>
        <w:t xml:space="preserve"> võimaldab </w:t>
      </w:r>
      <w:r w:rsidR="002738B3" w:rsidRPr="000425EE">
        <w:rPr>
          <w:rFonts w:ascii="Times New Roman" w:hAnsi="Times New Roman"/>
          <w:sz w:val="24"/>
        </w:rPr>
        <w:t>selles vanuserühmas alaealiste</w:t>
      </w:r>
      <w:r w:rsidR="005D5C3E" w:rsidRPr="000425EE">
        <w:rPr>
          <w:rFonts w:ascii="Times New Roman" w:hAnsi="Times New Roman"/>
          <w:sz w:val="24"/>
        </w:rPr>
        <w:t xml:space="preserve"> kiiremat töölevõtmist (eriti hooajatöödel) ning vähendab </w:t>
      </w:r>
      <w:r w:rsidR="00220AD1" w:rsidRPr="000425EE">
        <w:rPr>
          <w:rFonts w:ascii="Times New Roman" w:hAnsi="Times New Roman"/>
          <w:sz w:val="24"/>
        </w:rPr>
        <w:t xml:space="preserve">tööjõu </w:t>
      </w:r>
      <w:r w:rsidR="005D5C3E" w:rsidRPr="000425EE">
        <w:rPr>
          <w:rFonts w:ascii="Times New Roman" w:hAnsi="Times New Roman"/>
          <w:sz w:val="24"/>
        </w:rPr>
        <w:t>planeerimise viivitusi.</w:t>
      </w:r>
      <w:r w:rsidR="00920924" w:rsidRPr="000425EE">
        <w:rPr>
          <w:rFonts w:ascii="Times New Roman" w:hAnsi="Times New Roman"/>
          <w:sz w:val="24"/>
        </w:rPr>
        <w:t xml:space="preserve"> </w:t>
      </w:r>
      <w:bookmarkStart w:id="25" w:name="_Hlk213749111"/>
      <w:r w:rsidR="002F35DB" w:rsidRPr="000425EE">
        <w:rPr>
          <w:rFonts w:ascii="Times New Roman" w:hAnsi="Times New Roman"/>
          <w:sz w:val="24"/>
        </w:rPr>
        <w:t xml:space="preserve">7–12-aastasi </w:t>
      </w:r>
      <w:r w:rsidR="00A15346" w:rsidRPr="000425EE">
        <w:rPr>
          <w:rFonts w:ascii="Times New Roman" w:hAnsi="Times New Roman"/>
          <w:sz w:val="24"/>
        </w:rPr>
        <w:t>tööle võtnud</w:t>
      </w:r>
      <w:r w:rsidR="002F35DB" w:rsidRPr="000425EE">
        <w:rPr>
          <w:rFonts w:ascii="Times New Roman" w:hAnsi="Times New Roman"/>
          <w:sz w:val="24"/>
        </w:rPr>
        <w:t xml:space="preserve"> tööandjate arv kogu tööandjate sihtrüma võrdluses on marginaalne (alla 50 ettevõtte aastas).</w:t>
      </w:r>
      <w:bookmarkEnd w:id="25"/>
    </w:p>
    <w:p w14:paraId="797B0EFD" w14:textId="77777777" w:rsidR="00045540" w:rsidRPr="000425EE" w:rsidRDefault="00045540" w:rsidP="00201FF4">
      <w:pPr>
        <w:rPr>
          <w:rFonts w:ascii="Times New Roman" w:hAnsi="Times New Roman"/>
          <w:sz w:val="24"/>
        </w:rPr>
      </w:pPr>
    </w:p>
    <w:p w14:paraId="7E3CCFB8" w14:textId="42886CE6" w:rsidR="00396F2F" w:rsidRPr="000425EE" w:rsidRDefault="00396F2F" w:rsidP="00201FF4">
      <w:pPr>
        <w:rPr>
          <w:rFonts w:ascii="Times New Roman" w:hAnsi="Times New Roman"/>
          <w:sz w:val="24"/>
        </w:rPr>
      </w:pPr>
      <w:bookmarkStart w:id="26" w:name="_Hlk213749200"/>
      <w:r w:rsidRPr="000425EE">
        <w:rPr>
          <w:rFonts w:ascii="Times New Roman" w:hAnsi="Times New Roman"/>
          <w:sz w:val="24"/>
        </w:rPr>
        <w:t>Alaealise töötaja iga-aastase põhipuhkuse kestuse lühendamine muudab alaealiste töölevõtmise tööandja</w:t>
      </w:r>
      <w:r w:rsidR="00502F1B">
        <w:rPr>
          <w:rFonts w:ascii="Times New Roman" w:hAnsi="Times New Roman"/>
          <w:sz w:val="24"/>
        </w:rPr>
        <w:t>le</w:t>
      </w:r>
      <w:r w:rsidRPr="000425EE">
        <w:rPr>
          <w:rFonts w:ascii="Times New Roman" w:hAnsi="Times New Roman"/>
          <w:sz w:val="24"/>
        </w:rPr>
        <w:t xml:space="preserve"> mõnevõrra soodsamaks ja paindlikumaks. Esiteks, tööandjal väheneb asendamise vajadus alaealise töötaja põhipuhkuse ajaks, kui alaealine kogu ettenähtud 28-kalendripäevase põhipuhkuse aasta jooksul välja võtab. </w:t>
      </w:r>
      <w:bookmarkEnd w:id="26"/>
      <w:r w:rsidRPr="000425EE">
        <w:rPr>
          <w:rFonts w:ascii="Times New Roman" w:hAnsi="Times New Roman"/>
          <w:sz w:val="24"/>
        </w:rPr>
        <w:t>Teiseks, alaealise töötajaga töösuhte lõppe</w:t>
      </w:r>
      <w:r w:rsidR="00D02C41" w:rsidRPr="000425EE">
        <w:rPr>
          <w:rFonts w:ascii="Times New Roman" w:hAnsi="Times New Roman"/>
          <w:sz w:val="24"/>
        </w:rPr>
        <w:t>des</w:t>
      </w:r>
      <w:r w:rsidRPr="000425EE">
        <w:rPr>
          <w:rFonts w:ascii="Times New Roman" w:hAnsi="Times New Roman"/>
          <w:sz w:val="24"/>
        </w:rPr>
        <w:t xml:space="preserve"> väheneb </w:t>
      </w:r>
      <w:r w:rsidR="00DE5259" w:rsidRPr="000425EE">
        <w:rPr>
          <w:rFonts w:ascii="Times New Roman" w:hAnsi="Times New Roman"/>
          <w:sz w:val="24"/>
        </w:rPr>
        <w:t xml:space="preserve">tööandja jaoks </w:t>
      </w:r>
      <w:r w:rsidRPr="000425EE">
        <w:rPr>
          <w:rFonts w:ascii="Times New Roman" w:hAnsi="Times New Roman"/>
          <w:sz w:val="24"/>
        </w:rPr>
        <w:t xml:space="preserve">eelkõige lühemate töösuhete </w:t>
      </w:r>
      <w:r w:rsidR="00595C3A" w:rsidRPr="000425EE">
        <w:rPr>
          <w:rFonts w:ascii="Times New Roman" w:hAnsi="Times New Roman"/>
          <w:sz w:val="24"/>
        </w:rPr>
        <w:t xml:space="preserve">korral </w:t>
      </w:r>
      <w:r w:rsidRPr="000425EE">
        <w:rPr>
          <w:rFonts w:ascii="Times New Roman" w:hAnsi="Times New Roman"/>
          <w:sz w:val="24"/>
        </w:rPr>
        <w:t xml:space="preserve">aegumata ja kasutamata jäänud põhipuhkuse </w:t>
      </w:r>
      <w:r w:rsidRPr="000425EE">
        <w:rPr>
          <w:rFonts w:ascii="Times New Roman" w:hAnsi="Times New Roman"/>
          <w:sz w:val="24"/>
        </w:rPr>
        <w:lastRenderedPageBreak/>
        <w:t>päevade hüvitamise</w:t>
      </w:r>
      <w:r w:rsidR="00DE5259" w:rsidRPr="000425EE">
        <w:rPr>
          <w:rFonts w:ascii="Times New Roman" w:hAnsi="Times New Roman"/>
          <w:sz w:val="24"/>
        </w:rPr>
        <w:t xml:space="preserve"> kulu</w:t>
      </w:r>
      <w:r w:rsidRPr="000425EE">
        <w:rPr>
          <w:rFonts w:ascii="Times New Roman" w:hAnsi="Times New Roman"/>
          <w:sz w:val="24"/>
        </w:rPr>
        <w:t>. 28-kalendripäevase põhipuhkuse korral koguneb töötamise ajal vähem puhkusepäevi (</w:t>
      </w:r>
      <w:r w:rsidRPr="000425EE">
        <w:rPr>
          <w:rFonts w:ascii="Times New Roman" w:hAnsi="Times New Roman"/>
          <w:i/>
          <w:iCs/>
          <w:sz w:val="24"/>
        </w:rPr>
        <w:t>ca</w:t>
      </w:r>
      <w:r w:rsidRPr="000425EE">
        <w:rPr>
          <w:rFonts w:ascii="Times New Roman" w:hAnsi="Times New Roman"/>
          <w:sz w:val="24"/>
        </w:rPr>
        <w:t xml:space="preserve"> 2,3 põhipuhkuse päeva ühes kuus) kui 35-päevase põhipuhkuse korral (</w:t>
      </w:r>
      <w:r w:rsidRPr="000425EE">
        <w:rPr>
          <w:rFonts w:ascii="Times New Roman" w:hAnsi="Times New Roman"/>
          <w:i/>
          <w:iCs/>
          <w:sz w:val="24"/>
        </w:rPr>
        <w:t>ca</w:t>
      </w:r>
      <w:r w:rsidRPr="000425EE">
        <w:rPr>
          <w:rFonts w:ascii="Times New Roman" w:hAnsi="Times New Roman"/>
          <w:sz w:val="24"/>
        </w:rPr>
        <w:t xml:space="preserve"> 2,9 põhipuhkuse päeva ühes kuus). Näide: </w:t>
      </w:r>
      <w:r w:rsidR="00D3214E" w:rsidRPr="000425EE">
        <w:rPr>
          <w:rFonts w:ascii="Times New Roman" w:hAnsi="Times New Roman"/>
          <w:sz w:val="24"/>
        </w:rPr>
        <w:t>t</w:t>
      </w:r>
      <w:r w:rsidRPr="000425EE">
        <w:rPr>
          <w:rFonts w:ascii="Times New Roman" w:hAnsi="Times New Roman"/>
          <w:sz w:val="24"/>
        </w:rPr>
        <w:t>öösuhe kestis 01.01.2026–31.03.202</w:t>
      </w:r>
      <w:r w:rsidR="00B119C0" w:rsidRPr="000425EE">
        <w:rPr>
          <w:rFonts w:ascii="Times New Roman" w:hAnsi="Times New Roman"/>
          <w:sz w:val="24"/>
        </w:rPr>
        <w:t>6</w:t>
      </w:r>
      <w:r w:rsidRPr="000425EE">
        <w:rPr>
          <w:rFonts w:ascii="Times New Roman" w:hAnsi="Times New Roman"/>
          <w:sz w:val="24"/>
        </w:rPr>
        <w:t xml:space="preserve">. Töötajale kohaldub kehtiva </w:t>
      </w:r>
      <w:r w:rsidR="00FF32A8">
        <w:rPr>
          <w:rFonts w:ascii="Times New Roman" w:hAnsi="Times New Roman"/>
          <w:sz w:val="24"/>
        </w:rPr>
        <w:t>korra</w:t>
      </w:r>
      <w:r w:rsidRPr="000425EE">
        <w:rPr>
          <w:rFonts w:ascii="Times New Roman" w:hAnsi="Times New Roman"/>
          <w:sz w:val="24"/>
        </w:rPr>
        <w:t xml:space="preserve"> kohane 35-kalendripäevane põhipuhkus. Töötaja ei kasutanud töösuhte jooksul ühtegi põhipuhkuse päeva. Tööandja peab sellele töötajale töösuhte lõppe</w:t>
      </w:r>
      <w:r w:rsidR="00260931" w:rsidRPr="000425EE">
        <w:rPr>
          <w:rFonts w:ascii="Times New Roman" w:hAnsi="Times New Roman"/>
          <w:sz w:val="24"/>
        </w:rPr>
        <w:t>des</w:t>
      </w:r>
      <w:r w:rsidRPr="000425EE">
        <w:rPr>
          <w:rFonts w:ascii="Times New Roman" w:hAnsi="Times New Roman"/>
          <w:sz w:val="24"/>
        </w:rPr>
        <w:t xml:space="preserve"> hüvitama 8,6 päeva kasutamata põhipuhkust (90</w:t>
      </w:r>
      <w:r w:rsidR="00E46E70" w:rsidRPr="000425EE">
        <w:rPr>
          <w:rFonts w:ascii="Times New Roman" w:hAnsi="Times New Roman"/>
          <w:sz w:val="24"/>
        </w:rPr>
        <w:t xml:space="preserve"> </w:t>
      </w:r>
      <w:r w:rsidRPr="000425EE">
        <w:rPr>
          <w:rFonts w:ascii="Times New Roman" w:hAnsi="Times New Roman"/>
          <w:sz w:val="24"/>
        </w:rPr>
        <w:t>/</w:t>
      </w:r>
      <w:r w:rsidR="00E46E70" w:rsidRPr="000425EE">
        <w:rPr>
          <w:rFonts w:ascii="Times New Roman" w:hAnsi="Times New Roman"/>
          <w:sz w:val="24"/>
        </w:rPr>
        <w:t xml:space="preserve"> </w:t>
      </w:r>
      <w:r w:rsidRPr="000425EE">
        <w:rPr>
          <w:rFonts w:ascii="Times New Roman" w:hAnsi="Times New Roman"/>
          <w:sz w:val="24"/>
        </w:rPr>
        <w:t>365</w:t>
      </w:r>
      <w:r w:rsidR="00E46E70" w:rsidRPr="000425EE">
        <w:rPr>
          <w:rFonts w:ascii="Times New Roman" w:hAnsi="Times New Roman"/>
          <w:sz w:val="24"/>
        </w:rPr>
        <w:t xml:space="preserve"> × </w:t>
      </w:r>
      <w:r w:rsidRPr="000425EE">
        <w:rPr>
          <w:rFonts w:ascii="Times New Roman" w:hAnsi="Times New Roman"/>
          <w:sz w:val="24"/>
        </w:rPr>
        <w:t>35</w:t>
      </w:r>
      <w:r w:rsidR="00E46E70" w:rsidRPr="000425EE">
        <w:rPr>
          <w:rFonts w:ascii="Times New Roman" w:hAnsi="Times New Roman"/>
          <w:sz w:val="24"/>
        </w:rPr>
        <w:t xml:space="preserve"> </w:t>
      </w:r>
      <w:r w:rsidRPr="000425EE">
        <w:rPr>
          <w:rFonts w:ascii="Times New Roman" w:hAnsi="Times New Roman"/>
          <w:sz w:val="24"/>
        </w:rPr>
        <w:t>=</w:t>
      </w:r>
      <w:r w:rsidR="00E46E70" w:rsidRPr="000425EE">
        <w:rPr>
          <w:rFonts w:ascii="Times New Roman" w:hAnsi="Times New Roman"/>
          <w:sz w:val="24"/>
        </w:rPr>
        <w:t xml:space="preserve"> </w:t>
      </w:r>
      <w:r w:rsidRPr="000425EE">
        <w:rPr>
          <w:rFonts w:ascii="Times New Roman" w:hAnsi="Times New Roman"/>
          <w:sz w:val="24"/>
        </w:rPr>
        <w:t xml:space="preserve">8,6). </w:t>
      </w:r>
      <w:r w:rsidR="00FF32A8">
        <w:rPr>
          <w:rFonts w:ascii="Times New Roman" w:hAnsi="Times New Roman"/>
          <w:sz w:val="24"/>
        </w:rPr>
        <w:t>M</w:t>
      </w:r>
      <w:r w:rsidRPr="000425EE">
        <w:rPr>
          <w:rFonts w:ascii="Times New Roman" w:hAnsi="Times New Roman"/>
          <w:sz w:val="24"/>
        </w:rPr>
        <w:t xml:space="preserve">uudatuse </w:t>
      </w:r>
      <w:r w:rsidR="001E0362" w:rsidRPr="000425EE">
        <w:rPr>
          <w:rFonts w:ascii="Times New Roman" w:hAnsi="Times New Roman"/>
          <w:sz w:val="24"/>
        </w:rPr>
        <w:t xml:space="preserve">jõustumise </w:t>
      </w:r>
      <w:r w:rsidRPr="000425EE">
        <w:rPr>
          <w:rFonts w:ascii="Times New Roman" w:hAnsi="Times New Roman"/>
          <w:sz w:val="24"/>
        </w:rPr>
        <w:t>jär</w:t>
      </w:r>
      <w:r w:rsidR="00E46E70" w:rsidRPr="000425EE">
        <w:rPr>
          <w:rFonts w:ascii="Times New Roman" w:hAnsi="Times New Roman"/>
          <w:sz w:val="24"/>
        </w:rPr>
        <w:t>el</w:t>
      </w:r>
      <w:r w:rsidRPr="000425EE">
        <w:rPr>
          <w:rFonts w:ascii="Times New Roman" w:hAnsi="Times New Roman"/>
          <w:sz w:val="24"/>
        </w:rPr>
        <w:t xml:space="preserve"> peab tööandja sellele töötajale hüvitama 6,9 päeva kasutamata põhipuhkust (90</w:t>
      </w:r>
      <w:r w:rsidR="00E46E70" w:rsidRPr="000425EE">
        <w:rPr>
          <w:rFonts w:ascii="Times New Roman" w:hAnsi="Times New Roman"/>
          <w:sz w:val="24"/>
        </w:rPr>
        <w:t xml:space="preserve"> </w:t>
      </w:r>
      <w:r w:rsidRPr="000425EE">
        <w:rPr>
          <w:rFonts w:ascii="Times New Roman" w:hAnsi="Times New Roman"/>
          <w:sz w:val="24"/>
        </w:rPr>
        <w:t>/</w:t>
      </w:r>
      <w:r w:rsidR="00E46E70" w:rsidRPr="000425EE">
        <w:rPr>
          <w:rFonts w:ascii="Times New Roman" w:hAnsi="Times New Roman"/>
          <w:sz w:val="24"/>
        </w:rPr>
        <w:t xml:space="preserve"> </w:t>
      </w:r>
      <w:r w:rsidRPr="000425EE">
        <w:rPr>
          <w:rFonts w:ascii="Times New Roman" w:hAnsi="Times New Roman"/>
          <w:sz w:val="24"/>
        </w:rPr>
        <w:t>365</w:t>
      </w:r>
      <w:r w:rsidR="00E46E70" w:rsidRPr="000425EE">
        <w:rPr>
          <w:rFonts w:ascii="Times New Roman" w:hAnsi="Times New Roman"/>
          <w:sz w:val="24"/>
        </w:rPr>
        <w:t xml:space="preserve"> × </w:t>
      </w:r>
      <w:r w:rsidRPr="000425EE">
        <w:rPr>
          <w:rFonts w:ascii="Times New Roman" w:hAnsi="Times New Roman"/>
          <w:sz w:val="24"/>
        </w:rPr>
        <w:t>28</w:t>
      </w:r>
      <w:r w:rsidR="00E46E70" w:rsidRPr="000425EE">
        <w:rPr>
          <w:rFonts w:ascii="Times New Roman" w:hAnsi="Times New Roman"/>
          <w:sz w:val="24"/>
        </w:rPr>
        <w:t xml:space="preserve"> </w:t>
      </w:r>
      <w:r w:rsidRPr="000425EE">
        <w:rPr>
          <w:rFonts w:ascii="Times New Roman" w:hAnsi="Times New Roman"/>
          <w:sz w:val="24"/>
        </w:rPr>
        <w:t>=</w:t>
      </w:r>
      <w:r w:rsidR="00E46E70" w:rsidRPr="000425EE">
        <w:rPr>
          <w:rFonts w:ascii="Times New Roman" w:hAnsi="Times New Roman"/>
          <w:sz w:val="24"/>
        </w:rPr>
        <w:t xml:space="preserve"> </w:t>
      </w:r>
      <w:r w:rsidRPr="000425EE">
        <w:rPr>
          <w:rFonts w:ascii="Times New Roman" w:hAnsi="Times New Roman"/>
          <w:sz w:val="24"/>
        </w:rPr>
        <w:t>6,9).</w:t>
      </w:r>
    </w:p>
    <w:p w14:paraId="6F752797" w14:textId="77777777" w:rsidR="005D5C3E" w:rsidRPr="000425EE" w:rsidRDefault="005D5C3E" w:rsidP="00201FF4">
      <w:pPr>
        <w:rPr>
          <w:rFonts w:ascii="Times New Roman" w:hAnsi="Times New Roman"/>
          <w:sz w:val="24"/>
        </w:rPr>
      </w:pPr>
    </w:p>
    <w:p w14:paraId="65BB0D0B" w14:textId="512A34A2" w:rsidR="005D5C3E" w:rsidRPr="000425EE" w:rsidRDefault="00116457" w:rsidP="00201FF4">
      <w:pPr>
        <w:rPr>
          <w:rFonts w:ascii="Times New Roman" w:hAnsi="Times New Roman"/>
          <w:sz w:val="24"/>
        </w:rPr>
      </w:pPr>
      <w:bookmarkStart w:id="27" w:name="_Hlk213749263"/>
      <w:r w:rsidRPr="000425EE">
        <w:rPr>
          <w:rFonts w:ascii="Times New Roman" w:hAnsi="Times New Roman"/>
          <w:sz w:val="24"/>
        </w:rPr>
        <w:t>7–17-aastastel alaealistel p</w:t>
      </w:r>
      <w:r w:rsidR="005D5C3E" w:rsidRPr="000425EE">
        <w:rPr>
          <w:rFonts w:ascii="Times New Roman" w:hAnsi="Times New Roman"/>
          <w:sz w:val="24"/>
        </w:rPr>
        <w:t>ereettevõttes töötamise lubamine</w:t>
      </w:r>
      <w:r w:rsidRPr="000425EE">
        <w:rPr>
          <w:rFonts w:ascii="Times New Roman" w:hAnsi="Times New Roman"/>
          <w:sz w:val="24"/>
        </w:rPr>
        <w:t xml:space="preserve"> </w:t>
      </w:r>
      <w:r w:rsidR="005D5C3E" w:rsidRPr="000425EE">
        <w:rPr>
          <w:rFonts w:ascii="Times New Roman" w:hAnsi="Times New Roman"/>
          <w:sz w:val="24"/>
        </w:rPr>
        <w:t>võimaldab</w:t>
      </w:r>
      <w:r w:rsidR="00892225" w:rsidRPr="000425EE">
        <w:rPr>
          <w:rFonts w:ascii="Times New Roman" w:hAnsi="Times New Roman"/>
          <w:sz w:val="24"/>
        </w:rPr>
        <w:t xml:space="preserve"> seaduslikult</w:t>
      </w:r>
      <w:r w:rsidR="005D5C3E" w:rsidRPr="000425EE">
        <w:rPr>
          <w:rFonts w:ascii="Times New Roman" w:hAnsi="Times New Roman"/>
          <w:sz w:val="24"/>
        </w:rPr>
        <w:t xml:space="preserve"> kaasata </w:t>
      </w:r>
      <w:r w:rsidR="008B50AD" w:rsidRPr="000425EE">
        <w:rPr>
          <w:rFonts w:ascii="Times New Roman" w:hAnsi="Times New Roman"/>
          <w:sz w:val="24"/>
        </w:rPr>
        <w:t xml:space="preserve">pere </w:t>
      </w:r>
      <w:r w:rsidR="005D5C3E" w:rsidRPr="000425EE">
        <w:rPr>
          <w:rFonts w:ascii="Times New Roman" w:hAnsi="Times New Roman"/>
          <w:sz w:val="24"/>
        </w:rPr>
        <w:t xml:space="preserve">lapsed neile jõukohastesse töödesse. Juba </w:t>
      </w:r>
      <w:r w:rsidR="00EB0CDA" w:rsidRPr="000425EE">
        <w:rPr>
          <w:rFonts w:ascii="Times New Roman" w:hAnsi="Times New Roman"/>
          <w:sz w:val="24"/>
        </w:rPr>
        <w:t xml:space="preserve">praegu </w:t>
      </w:r>
      <w:r w:rsidR="005D5C3E" w:rsidRPr="000425EE">
        <w:rPr>
          <w:rFonts w:ascii="Times New Roman" w:hAnsi="Times New Roman"/>
          <w:sz w:val="24"/>
        </w:rPr>
        <w:t xml:space="preserve">panustavad alaealised lapsed oma pereettevõtte tegevusse ning see on loomulik osa nende igapäevaelust, kuid pereettevõtted riskivad seeläbi väärteomenetluse algatamisega </w:t>
      </w:r>
      <w:r w:rsidR="00E96FAE" w:rsidRPr="000425EE">
        <w:rPr>
          <w:rFonts w:ascii="Times New Roman" w:hAnsi="Times New Roman"/>
          <w:sz w:val="24"/>
        </w:rPr>
        <w:t xml:space="preserve">enda </w:t>
      </w:r>
      <w:r w:rsidR="00764582" w:rsidRPr="000425EE">
        <w:rPr>
          <w:rFonts w:ascii="Times New Roman" w:hAnsi="Times New Roman"/>
          <w:sz w:val="24"/>
        </w:rPr>
        <w:t>suhtes</w:t>
      </w:r>
      <w:r w:rsidR="005D5C3E" w:rsidRPr="000425EE">
        <w:rPr>
          <w:rFonts w:ascii="Times New Roman" w:hAnsi="Times New Roman"/>
          <w:sz w:val="24"/>
        </w:rPr>
        <w:t>, kui 7</w:t>
      </w:r>
      <w:r w:rsidR="00892225" w:rsidRPr="000425EE">
        <w:rPr>
          <w:rFonts w:ascii="Times New Roman" w:hAnsi="Times New Roman"/>
          <w:sz w:val="24"/>
        </w:rPr>
        <w:t>–</w:t>
      </w:r>
      <w:r w:rsidR="005D5C3E" w:rsidRPr="000425EE">
        <w:rPr>
          <w:rFonts w:ascii="Times New Roman" w:hAnsi="Times New Roman"/>
          <w:sz w:val="24"/>
        </w:rPr>
        <w:t>12</w:t>
      </w:r>
      <w:r w:rsidR="00892225" w:rsidRPr="000425EE">
        <w:rPr>
          <w:rFonts w:ascii="Times New Roman" w:hAnsi="Times New Roman"/>
          <w:sz w:val="24"/>
        </w:rPr>
        <w:t>-</w:t>
      </w:r>
      <w:r w:rsidR="005D5C3E" w:rsidRPr="000425EE">
        <w:rPr>
          <w:rFonts w:ascii="Times New Roman" w:hAnsi="Times New Roman"/>
          <w:sz w:val="24"/>
        </w:rPr>
        <w:t>aastane laps töötab muul tegevusalal kui kultuuri-, kunsti-, spordi</w:t>
      </w:r>
      <w:r w:rsidR="00DE4E22" w:rsidRPr="000425EE">
        <w:rPr>
          <w:rFonts w:ascii="Times New Roman" w:hAnsi="Times New Roman"/>
          <w:sz w:val="24"/>
        </w:rPr>
        <w:t>-</w:t>
      </w:r>
      <w:r w:rsidR="005D5C3E" w:rsidRPr="000425EE">
        <w:rPr>
          <w:rFonts w:ascii="Times New Roman" w:hAnsi="Times New Roman"/>
          <w:sz w:val="24"/>
        </w:rPr>
        <w:t xml:space="preserve"> või reklaamitegevus.</w:t>
      </w:r>
    </w:p>
    <w:bookmarkEnd w:id="27"/>
    <w:p w14:paraId="3D01D729" w14:textId="77777777" w:rsidR="00B54A4A" w:rsidRPr="000425EE" w:rsidRDefault="00B54A4A" w:rsidP="00201FF4">
      <w:pPr>
        <w:rPr>
          <w:rFonts w:ascii="Times New Roman" w:hAnsi="Times New Roman"/>
          <w:sz w:val="24"/>
        </w:rPr>
      </w:pPr>
    </w:p>
    <w:p w14:paraId="425F544D" w14:textId="280B036A" w:rsidR="005D5C3E" w:rsidRPr="000425EE" w:rsidRDefault="005D5C3E" w:rsidP="00201FF4">
      <w:pPr>
        <w:rPr>
          <w:rFonts w:ascii="Times New Roman" w:hAnsi="Times New Roman"/>
          <w:sz w:val="24"/>
        </w:rPr>
      </w:pPr>
      <w:r w:rsidRPr="000425EE">
        <w:rPr>
          <w:rFonts w:ascii="Times New Roman" w:hAnsi="Times New Roman"/>
          <w:sz w:val="24"/>
        </w:rPr>
        <w:t>Kokkuvõttes on kõiki muudatusi arvestades mõjutatud sihtrühm võrreldes kõikide tööandjatega väike, puudutades pigem üksikute sektorite tööd, kus alaealised rohkem töötavad. Mõju avald</w:t>
      </w:r>
      <w:r w:rsidR="005369FF" w:rsidRPr="000425EE">
        <w:rPr>
          <w:rFonts w:ascii="Times New Roman" w:hAnsi="Times New Roman"/>
          <w:sz w:val="24"/>
        </w:rPr>
        <w:t>u</w:t>
      </w:r>
      <w:r w:rsidRPr="000425EE">
        <w:rPr>
          <w:rFonts w:ascii="Times New Roman" w:hAnsi="Times New Roman"/>
          <w:sz w:val="24"/>
        </w:rPr>
        <w:t xml:space="preserve">mise sagedus nendele ettevõtetele on keskmine, sest kokkupuude alaealiste töötajatega on peamiselt hooajatöö iseloomust </w:t>
      </w:r>
      <w:r w:rsidR="00E5724F" w:rsidRPr="000425EE">
        <w:rPr>
          <w:rFonts w:ascii="Times New Roman" w:hAnsi="Times New Roman"/>
          <w:sz w:val="24"/>
        </w:rPr>
        <w:t xml:space="preserve">tingituna </w:t>
      </w:r>
      <w:r w:rsidRPr="000425EE">
        <w:rPr>
          <w:rFonts w:ascii="Times New Roman" w:hAnsi="Times New Roman"/>
          <w:sz w:val="24"/>
        </w:rPr>
        <w:t xml:space="preserve">peamiselt suvevaheaegadel, aga mitte igapäevane. Mõju ulatus on keskmine, kui tööandjad võivad olla rohkem motiveeritud alaealisi palkama, kuid </w:t>
      </w:r>
      <w:r w:rsidR="00366F26" w:rsidRPr="000425EE">
        <w:rPr>
          <w:rFonts w:ascii="Times New Roman" w:hAnsi="Times New Roman"/>
          <w:sz w:val="24"/>
        </w:rPr>
        <w:t>eeldatava</w:t>
      </w:r>
      <w:r w:rsidR="0067057F" w:rsidRPr="000425EE">
        <w:rPr>
          <w:rFonts w:ascii="Times New Roman" w:hAnsi="Times New Roman"/>
          <w:sz w:val="24"/>
        </w:rPr>
        <w:t>s</w:t>
      </w:r>
      <w:r w:rsidR="00366F26" w:rsidRPr="000425EE">
        <w:rPr>
          <w:rFonts w:ascii="Times New Roman" w:hAnsi="Times New Roman"/>
          <w:sz w:val="24"/>
        </w:rPr>
        <w:t>t</w:t>
      </w:r>
      <w:r w:rsidR="0067057F" w:rsidRPr="000425EE">
        <w:rPr>
          <w:rFonts w:ascii="Times New Roman" w:hAnsi="Times New Roman"/>
          <w:sz w:val="24"/>
        </w:rPr>
        <w:t>i</w:t>
      </w:r>
      <w:r w:rsidR="00366F26" w:rsidRPr="000425EE">
        <w:rPr>
          <w:rFonts w:ascii="Times New Roman" w:hAnsi="Times New Roman"/>
          <w:sz w:val="24"/>
        </w:rPr>
        <w:t xml:space="preserve"> </w:t>
      </w:r>
      <w:r w:rsidRPr="000425EE">
        <w:rPr>
          <w:rFonts w:ascii="Times New Roman" w:hAnsi="Times New Roman"/>
          <w:sz w:val="24"/>
        </w:rPr>
        <w:t xml:space="preserve">ei kaasne </w:t>
      </w:r>
      <w:r w:rsidR="0067057F" w:rsidRPr="000425EE">
        <w:rPr>
          <w:rFonts w:ascii="Times New Roman" w:hAnsi="Times New Roman"/>
          <w:sz w:val="24"/>
        </w:rPr>
        <w:t xml:space="preserve">muudatustega </w:t>
      </w:r>
      <w:r w:rsidRPr="000425EE">
        <w:rPr>
          <w:rFonts w:ascii="Times New Roman" w:hAnsi="Times New Roman"/>
          <w:sz w:val="24"/>
        </w:rPr>
        <w:t>tööandjatele kohanemisraskusi. Ebasoovitavate mõjude risk puudub. Kokkuvõttes saab muudatuste mõju tööandjatele hinnata keskmiseks.</w:t>
      </w:r>
    </w:p>
    <w:p w14:paraId="5C99AAC3" w14:textId="77777777" w:rsidR="005D5C3E" w:rsidRPr="000425EE" w:rsidRDefault="005D5C3E" w:rsidP="00201FF4">
      <w:pPr>
        <w:rPr>
          <w:rFonts w:ascii="Times New Roman" w:hAnsi="Times New Roman"/>
          <w:sz w:val="24"/>
        </w:rPr>
      </w:pPr>
    </w:p>
    <w:p w14:paraId="5E31EAE2" w14:textId="63E492BE" w:rsidR="005D5C3E" w:rsidRPr="000425EE" w:rsidRDefault="005D5C3E" w:rsidP="00201FF4">
      <w:pPr>
        <w:rPr>
          <w:rFonts w:ascii="Times New Roman" w:hAnsi="Times New Roman"/>
          <w:sz w:val="24"/>
          <w:u w:val="single"/>
        </w:rPr>
      </w:pPr>
      <w:r w:rsidRPr="000425EE">
        <w:rPr>
          <w:rFonts w:ascii="Times New Roman" w:hAnsi="Times New Roman"/>
          <w:sz w:val="24"/>
          <w:u w:val="single"/>
        </w:rPr>
        <w:t xml:space="preserve">Sihtrühm 2: </w:t>
      </w:r>
      <w:r w:rsidR="00F206BC" w:rsidRPr="000425EE">
        <w:rPr>
          <w:rFonts w:ascii="Times New Roman" w:hAnsi="Times New Roman"/>
          <w:sz w:val="24"/>
          <w:u w:val="single"/>
        </w:rPr>
        <w:t>l</w:t>
      </w:r>
      <w:r w:rsidRPr="000425EE">
        <w:rPr>
          <w:rFonts w:ascii="Times New Roman" w:hAnsi="Times New Roman"/>
          <w:sz w:val="24"/>
          <w:u w:val="single"/>
        </w:rPr>
        <w:t>apsed ja noored vanus</w:t>
      </w:r>
      <w:r w:rsidR="006322EE" w:rsidRPr="000425EE">
        <w:rPr>
          <w:rFonts w:ascii="Times New Roman" w:hAnsi="Times New Roman"/>
          <w:sz w:val="24"/>
          <w:u w:val="single"/>
        </w:rPr>
        <w:t>es</w:t>
      </w:r>
      <w:r w:rsidRPr="000425EE">
        <w:rPr>
          <w:rFonts w:ascii="Times New Roman" w:hAnsi="Times New Roman"/>
          <w:sz w:val="24"/>
          <w:u w:val="single"/>
        </w:rPr>
        <w:t xml:space="preserve"> 7</w:t>
      </w:r>
      <w:r w:rsidR="009F35D2" w:rsidRPr="000425EE">
        <w:rPr>
          <w:rFonts w:ascii="Times New Roman" w:hAnsi="Times New Roman"/>
          <w:sz w:val="24"/>
          <w:u w:val="single"/>
        </w:rPr>
        <w:t>–</w:t>
      </w:r>
      <w:r w:rsidRPr="000425EE">
        <w:rPr>
          <w:rFonts w:ascii="Times New Roman" w:hAnsi="Times New Roman"/>
          <w:sz w:val="24"/>
          <w:u w:val="single"/>
        </w:rPr>
        <w:t>17</w:t>
      </w:r>
    </w:p>
    <w:p w14:paraId="51987243" w14:textId="77777777" w:rsidR="007D4FEC" w:rsidRPr="000425EE" w:rsidRDefault="007D4FEC" w:rsidP="00201FF4">
      <w:pPr>
        <w:rPr>
          <w:rFonts w:ascii="Times New Roman" w:hAnsi="Times New Roman"/>
          <w:b/>
          <w:bCs/>
          <w:sz w:val="24"/>
          <w:u w:val="single"/>
        </w:rPr>
      </w:pPr>
    </w:p>
    <w:p w14:paraId="3C0CC2EF" w14:textId="064E2588" w:rsidR="005D5C3E" w:rsidRPr="000425EE" w:rsidRDefault="005D5C3E" w:rsidP="00201FF4">
      <w:pPr>
        <w:rPr>
          <w:rFonts w:ascii="Times New Roman" w:hAnsi="Times New Roman"/>
          <w:sz w:val="24"/>
        </w:rPr>
      </w:pPr>
      <w:r w:rsidRPr="000425EE">
        <w:rPr>
          <w:rFonts w:ascii="Times New Roman" w:hAnsi="Times New Roman"/>
          <w:sz w:val="24"/>
        </w:rPr>
        <w:t>Mõtteko</w:t>
      </w:r>
      <w:r w:rsidR="002527A3" w:rsidRPr="000425EE">
        <w:rPr>
          <w:rFonts w:ascii="Times New Roman" w:hAnsi="Times New Roman"/>
          <w:sz w:val="24"/>
        </w:rPr>
        <w:t>j</w:t>
      </w:r>
      <w:r w:rsidRPr="000425EE">
        <w:rPr>
          <w:rFonts w:ascii="Times New Roman" w:hAnsi="Times New Roman"/>
          <w:sz w:val="24"/>
        </w:rPr>
        <w:t>a Praxis avaldatud analüüsi kohaselt töötas 2023. aastal Eestis 18 752 noort vanuses 7–17, mis moodustab umbes 11%</w:t>
      </w:r>
      <w:r w:rsidR="00A005AF" w:rsidRPr="000425EE">
        <w:rPr>
          <w:rFonts w:ascii="Times New Roman" w:hAnsi="Times New Roman"/>
          <w:sz w:val="24"/>
        </w:rPr>
        <w:t xml:space="preserve"> samavanustest noortest.</w:t>
      </w:r>
      <w:r w:rsidR="008D5711" w:rsidRPr="000425EE">
        <w:rPr>
          <w:rFonts w:ascii="Times New Roman" w:hAnsi="Times New Roman"/>
          <w:sz w:val="24"/>
        </w:rPr>
        <w:t xml:space="preserve"> S</w:t>
      </w:r>
      <w:r w:rsidRPr="000425EE">
        <w:rPr>
          <w:rFonts w:ascii="Times New Roman" w:hAnsi="Times New Roman"/>
          <w:sz w:val="24"/>
        </w:rPr>
        <w:t xml:space="preserve">eega </w:t>
      </w:r>
      <w:r w:rsidR="00C95735" w:rsidRPr="000425EE">
        <w:rPr>
          <w:rFonts w:ascii="Times New Roman" w:hAnsi="Times New Roman"/>
          <w:sz w:val="24"/>
        </w:rPr>
        <w:t xml:space="preserve">mõjutab </w:t>
      </w:r>
      <w:r w:rsidRPr="000425EE">
        <w:rPr>
          <w:rFonts w:ascii="Times New Roman" w:hAnsi="Times New Roman"/>
          <w:sz w:val="24"/>
        </w:rPr>
        <w:t>muudatus keskmise suurusega</w:t>
      </w:r>
      <w:r w:rsidR="00C95735" w:rsidRPr="000425EE">
        <w:rPr>
          <w:rFonts w:ascii="Times New Roman" w:hAnsi="Times New Roman"/>
          <w:sz w:val="24"/>
        </w:rPr>
        <w:t xml:space="preserve"> sihtrühma</w:t>
      </w:r>
      <w:r w:rsidRPr="000425EE">
        <w:rPr>
          <w:rFonts w:ascii="Times New Roman" w:hAnsi="Times New Roman"/>
          <w:sz w:val="24"/>
        </w:rPr>
        <w:t>. Nii Praxise kui ka Sotsiaalministeeriumi analüüsid näitasid, et alaealistest töötavad enim 16</w:t>
      </w:r>
      <w:r w:rsidR="00774EAF" w:rsidRPr="000425EE">
        <w:rPr>
          <w:rFonts w:ascii="Times New Roman" w:hAnsi="Times New Roman"/>
          <w:sz w:val="24"/>
        </w:rPr>
        <w:t>–</w:t>
      </w:r>
      <w:r w:rsidRPr="000425EE">
        <w:rPr>
          <w:rFonts w:ascii="Times New Roman" w:hAnsi="Times New Roman"/>
          <w:sz w:val="24"/>
        </w:rPr>
        <w:t>17-aastased, tüdrukud</w:t>
      </w:r>
      <w:r w:rsidR="0013480E" w:rsidRPr="000425EE">
        <w:rPr>
          <w:rFonts w:ascii="Times New Roman" w:hAnsi="Times New Roman"/>
          <w:sz w:val="24"/>
        </w:rPr>
        <w:t xml:space="preserve"> (Praxise uuringu kohaselt 56–58% töötajatest)</w:t>
      </w:r>
      <w:r w:rsidRPr="000425EE">
        <w:rPr>
          <w:rFonts w:ascii="Times New Roman" w:hAnsi="Times New Roman"/>
          <w:sz w:val="24"/>
        </w:rPr>
        <w:t xml:space="preserve"> ning Põhja-Eestis elavad noored</w:t>
      </w:r>
      <w:r w:rsidR="00F46CDF" w:rsidRPr="000425EE">
        <w:rPr>
          <w:rFonts w:ascii="Times New Roman" w:hAnsi="Times New Roman"/>
          <w:sz w:val="24"/>
        </w:rPr>
        <w:t xml:space="preserve">, </w:t>
      </w:r>
      <w:r w:rsidRPr="000425EE">
        <w:rPr>
          <w:rFonts w:ascii="Times New Roman" w:hAnsi="Times New Roman"/>
          <w:sz w:val="24"/>
        </w:rPr>
        <w:t xml:space="preserve">kus ka elab enim noori. Samas on kõige </w:t>
      </w:r>
      <w:r w:rsidR="00037D19" w:rsidRPr="000425EE">
        <w:rPr>
          <w:rFonts w:ascii="Times New Roman" w:hAnsi="Times New Roman"/>
          <w:sz w:val="24"/>
        </w:rPr>
        <w:t xml:space="preserve">suurem </w:t>
      </w:r>
      <w:r w:rsidRPr="000425EE">
        <w:rPr>
          <w:rFonts w:ascii="Times New Roman" w:hAnsi="Times New Roman"/>
          <w:sz w:val="24"/>
        </w:rPr>
        <w:t xml:space="preserve">töötavate noorte osakaal kõigist </w:t>
      </w:r>
      <w:r w:rsidR="00CD6446" w:rsidRPr="000425EE">
        <w:rPr>
          <w:rFonts w:ascii="Times New Roman" w:hAnsi="Times New Roman"/>
          <w:sz w:val="24"/>
        </w:rPr>
        <w:t xml:space="preserve">selle </w:t>
      </w:r>
      <w:r w:rsidRPr="000425EE">
        <w:rPr>
          <w:rFonts w:ascii="Times New Roman" w:hAnsi="Times New Roman"/>
          <w:sz w:val="24"/>
        </w:rPr>
        <w:t>vanusegrupi noortest hoopis Lääne-Eestis ning madalaim Kirde-Eestis. 13–16-aastased töötavad kõige sagedamini lihttööliste ning teenindus- ja müügitöötajatena.</w:t>
      </w:r>
    </w:p>
    <w:p w14:paraId="5A41B853" w14:textId="77777777" w:rsidR="005D5C3E" w:rsidRPr="000425EE" w:rsidRDefault="005D5C3E" w:rsidP="00201FF4">
      <w:pPr>
        <w:rPr>
          <w:rFonts w:ascii="Times New Roman" w:hAnsi="Times New Roman"/>
          <w:sz w:val="24"/>
        </w:rPr>
      </w:pPr>
    </w:p>
    <w:p w14:paraId="509F14B4" w14:textId="2D15CE33" w:rsidR="005D5C3E" w:rsidRPr="000425EE" w:rsidRDefault="005D5C3E" w:rsidP="00201FF4">
      <w:pPr>
        <w:rPr>
          <w:rFonts w:ascii="Times New Roman" w:hAnsi="Times New Roman"/>
          <w:sz w:val="24"/>
        </w:rPr>
      </w:pPr>
      <w:r w:rsidRPr="000425EE">
        <w:rPr>
          <w:rFonts w:ascii="Times New Roman" w:hAnsi="Times New Roman"/>
          <w:sz w:val="24"/>
        </w:rPr>
        <w:t>Koolivahea</w:t>
      </w:r>
      <w:r w:rsidR="006E3964" w:rsidRPr="000425EE">
        <w:rPr>
          <w:rFonts w:ascii="Times New Roman" w:hAnsi="Times New Roman"/>
          <w:sz w:val="24"/>
        </w:rPr>
        <w:t>j</w:t>
      </w:r>
      <w:r w:rsidRPr="000425EE">
        <w:rPr>
          <w:rFonts w:ascii="Times New Roman" w:hAnsi="Times New Roman"/>
          <w:sz w:val="24"/>
        </w:rPr>
        <w:t xml:space="preserve">al lubatud töötamise </w:t>
      </w:r>
      <w:r w:rsidR="0069713C" w:rsidRPr="000425EE">
        <w:rPr>
          <w:rFonts w:ascii="Times New Roman" w:hAnsi="Times New Roman"/>
          <w:sz w:val="24"/>
        </w:rPr>
        <w:t>perioodi</w:t>
      </w:r>
      <w:r w:rsidRPr="000425EE">
        <w:rPr>
          <w:rFonts w:ascii="Times New Roman" w:hAnsi="Times New Roman"/>
          <w:sz w:val="24"/>
        </w:rPr>
        <w:t xml:space="preserve"> pikendamine võimaldab koolivahea</w:t>
      </w:r>
      <w:r w:rsidR="00412C67" w:rsidRPr="000425EE">
        <w:rPr>
          <w:rFonts w:ascii="Times New Roman" w:hAnsi="Times New Roman"/>
          <w:sz w:val="24"/>
        </w:rPr>
        <w:t>ja</w:t>
      </w:r>
      <w:r w:rsidRPr="000425EE">
        <w:rPr>
          <w:rFonts w:ascii="Times New Roman" w:hAnsi="Times New Roman"/>
          <w:sz w:val="24"/>
        </w:rPr>
        <w:t>l töötada soovivatel noortel</w:t>
      </w:r>
      <w:r w:rsidR="000D3F3C" w:rsidRPr="000425EE">
        <w:rPr>
          <w:rFonts w:ascii="Times New Roman" w:hAnsi="Times New Roman"/>
          <w:sz w:val="24"/>
        </w:rPr>
        <w:t xml:space="preserve"> </w:t>
      </w:r>
      <w:r w:rsidR="00B00D81" w:rsidRPr="000425EE">
        <w:rPr>
          <w:rFonts w:ascii="Times New Roman" w:hAnsi="Times New Roman"/>
          <w:sz w:val="24"/>
        </w:rPr>
        <w:t>endale ise sissetulekut teenida ja</w:t>
      </w:r>
      <w:r w:rsidRPr="000425EE">
        <w:rPr>
          <w:rFonts w:ascii="Times New Roman" w:hAnsi="Times New Roman"/>
          <w:sz w:val="24"/>
        </w:rPr>
        <w:t xml:space="preserve"> saada rohkem töökogemust. </w:t>
      </w:r>
      <w:bookmarkStart w:id="28" w:name="_Hlk213750140"/>
      <w:r w:rsidRPr="000425EE">
        <w:rPr>
          <w:rFonts w:ascii="Times New Roman" w:hAnsi="Times New Roman"/>
          <w:sz w:val="24"/>
        </w:rPr>
        <w:t xml:space="preserve">Sotsiaalministeeriumi analüüs varase töökogemuse soodustamiseks kooliealiste noorte seas näitas, et laste ja noorte töötamine on hooajaline ja kontsentreeritud suveperioodile </w:t>
      </w:r>
      <w:r w:rsidR="009F35D2" w:rsidRPr="000425EE">
        <w:rPr>
          <w:rFonts w:ascii="Times New Roman" w:hAnsi="Times New Roman"/>
          <w:sz w:val="24"/>
        </w:rPr>
        <w:t>–</w:t>
      </w:r>
      <w:r w:rsidRPr="000425EE">
        <w:rPr>
          <w:rFonts w:ascii="Times New Roman" w:hAnsi="Times New Roman"/>
          <w:sz w:val="24"/>
        </w:rPr>
        <w:t xml:space="preserve"> suve algus (juuni ja juuli), </w:t>
      </w:r>
      <w:r w:rsidR="009F35D2" w:rsidRPr="000425EE">
        <w:rPr>
          <w:rFonts w:ascii="Times New Roman" w:hAnsi="Times New Roman"/>
          <w:sz w:val="24"/>
        </w:rPr>
        <w:t>mil</w:t>
      </w:r>
      <w:r w:rsidRPr="000425EE">
        <w:rPr>
          <w:rFonts w:ascii="Times New Roman" w:hAnsi="Times New Roman"/>
          <w:sz w:val="24"/>
        </w:rPr>
        <w:t xml:space="preserve"> lõppeb kool, on 7</w:t>
      </w:r>
      <w:r w:rsidR="00CF50BA" w:rsidRPr="000425EE">
        <w:rPr>
          <w:rFonts w:ascii="Times New Roman" w:hAnsi="Times New Roman"/>
          <w:sz w:val="24"/>
        </w:rPr>
        <w:t>–</w:t>
      </w:r>
      <w:r w:rsidRPr="000425EE">
        <w:rPr>
          <w:rFonts w:ascii="Times New Roman" w:hAnsi="Times New Roman"/>
          <w:sz w:val="24"/>
        </w:rPr>
        <w:t>17-aastaste noorte töötamise alguse haripunkt.</w:t>
      </w:r>
    </w:p>
    <w:bookmarkEnd w:id="28"/>
    <w:p w14:paraId="6055F874" w14:textId="77777777" w:rsidR="005D5C3E" w:rsidRPr="000425EE" w:rsidRDefault="005D5C3E" w:rsidP="00201FF4">
      <w:pPr>
        <w:rPr>
          <w:rFonts w:ascii="Times New Roman" w:hAnsi="Times New Roman"/>
          <w:sz w:val="24"/>
        </w:rPr>
      </w:pPr>
    </w:p>
    <w:p w14:paraId="652402C8" w14:textId="2E2834F0" w:rsidR="00881C71" w:rsidRPr="000425EE" w:rsidRDefault="00116457" w:rsidP="00201FF4">
      <w:pPr>
        <w:rPr>
          <w:rFonts w:ascii="Times New Roman" w:hAnsi="Times New Roman"/>
          <w:sz w:val="24"/>
        </w:rPr>
      </w:pPr>
      <w:r w:rsidRPr="000425EE">
        <w:rPr>
          <w:rFonts w:ascii="Times New Roman" w:hAnsi="Times New Roman"/>
          <w:sz w:val="24"/>
        </w:rPr>
        <w:t>7–17-aastastel alaealistel p</w:t>
      </w:r>
      <w:r w:rsidR="005D5C3E" w:rsidRPr="000425EE">
        <w:rPr>
          <w:rFonts w:ascii="Times New Roman" w:hAnsi="Times New Roman"/>
          <w:sz w:val="24"/>
        </w:rPr>
        <w:t xml:space="preserve">ereettevõttes töötamise võimaldamine soodustab laste ja noorte varajase töö- ja ettevõtluskogemuse omandamist turvalises keskkonnas. Sotsiaalministeeriumi analüüsi </w:t>
      </w:r>
      <w:r w:rsidR="00FF32A8">
        <w:rPr>
          <w:rFonts w:ascii="Times New Roman" w:hAnsi="Times New Roman"/>
          <w:sz w:val="24"/>
        </w:rPr>
        <w:t>käigus</w:t>
      </w:r>
      <w:r w:rsidR="005D5C3E" w:rsidRPr="000425EE">
        <w:rPr>
          <w:rFonts w:ascii="Times New Roman" w:hAnsi="Times New Roman"/>
          <w:sz w:val="24"/>
        </w:rPr>
        <w:t xml:space="preserve"> koolinoorte seas </w:t>
      </w:r>
      <w:r w:rsidR="001523B7" w:rsidRPr="000425EE">
        <w:rPr>
          <w:rFonts w:ascii="Times New Roman" w:hAnsi="Times New Roman"/>
          <w:sz w:val="24"/>
        </w:rPr>
        <w:t>tehtud</w:t>
      </w:r>
      <w:r w:rsidR="005D5C3E" w:rsidRPr="000425EE">
        <w:rPr>
          <w:rFonts w:ascii="Times New Roman" w:hAnsi="Times New Roman"/>
          <w:sz w:val="24"/>
        </w:rPr>
        <w:t xml:space="preserve"> ankeetküsitlus näitas, et sageli saavad noored esimese töökogemuse mitteametlikult töötades ja tehes seda kas perekonnaliikmete või tuttavate juures. Seega soosib muudatus juba levinud praktikat.</w:t>
      </w:r>
    </w:p>
    <w:p w14:paraId="474C31B2" w14:textId="77777777" w:rsidR="005D5C3E" w:rsidRPr="000425EE" w:rsidRDefault="005D5C3E" w:rsidP="00201FF4">
      <w:pPr>
        <w:rPr>
          <w:rFonts w:ascii="Times New Roman" w:hAnsi="Times New Roman"/>
          <w:sz w:val="24"/>
        </w:rPr>
      </w:pPr>
    </w:p>
    <w:p w14:paraId="73BB1055" w14:textId="63121777" w:rsidR="005D5C3E" w:rsidRPr="000425EE" w:rsidRDefault="004152D1" w:rsidP="00201FF4">
      <w:pPr>
        <w:rPr>
          <w:rFonts w:ascii="Times New Roman" w:hAnsi="Times New Roman"/>
          <w:sz w:val="24"/>
        </w:rPr>
      </w:pPr>
      <w:r w:rsidRPr="000425EE">
        <w:rPr>
          <w:rFonts w:ascii="Times New Roman" w:hAnsi="Times New Roman"/>
          <w:sz w:val="24"/>
        </w:rPr>
        <w:t xml:space="preserve">Enne </w:t>
      </w:r>
      <w:r w:rsidR="00532B75" w:rsidRPr="000425EE">
        <w:rPr>
          <w:rFonts w:ascii="Times New Roman" w:hAnsi="Times New Roman"/>
          <w:sz w:val="24"/>
        </w:rPr>
        <w:t>7–12-aastase alaealise töölevõtmis</w:t>
      </w:r>
      <w:r w:rsidRPr="000425EE">
        <w:rPr>
          <w:rFonts w:ascii="Times New Roman" w:hAnsi="Times New Roman"/>
          <w:sz w:val="24"/>
        </w:rPr>
        <w:t>t</w:t>
      </w:r>
      <w:r w:rsidR="00532B75" w:rsidRPr="000425EE">
        <w:rPr>
          <w:rFonts w:ascii="Times New Roman" w:hAnsi="Times New Roman"/>
          <w:sz w:val="24"/>
        </w:rPr>
        <w:t xml:space="preserve"> </w:t>
      </w:r>
      <w:r w:rsidR="00F50FB5" w:rsidRPr="000425EE">
        <w:rPr>
          <w:rFonts w:ascii="Times New Roman" w:hAnsi="Times New Roman"/>
          <w:sz w:val="24"/>
        </w:rPr>
        <w:t>nõutava</w:t>
      </w:r>
      <w:r w:rsidR="00532B75" w:rsidRPr="000425EE">
        <w:rPr>
          <w:rFonts w:ascii="Times New Roman" w:hAnsi="Times New Roman"/>
          <w:sz w:val="24"/>
        </w:rPr>
        <w:t xml:space="preserve"> Tööinspektsiooni loa menetlemise </w:t>
      </w:r>
      <w:r w:rsidR="002A2B81" w:rsidRPr="000425EE">
        <w:rPr>
          <w:rFonts w:ascii="Times New Roman" w:hAnsi="Times New Roman"/>
          <w:sz w:val="24"/>
        </w:rPr>
        <w:t xml:space="preserve">tähtaja lühendamine </w:t>
      </w:r>
      <w:r w:rsidR="00856632" w:rsidRPr="000425EE">
        <w:rPr>
          <w:rFonts w:ascii="Times New Roman" w:hAnsi="Times New Roman"/>
          <w:sz w:val="24"/>
        </w:rPr>
        <w:t>kümnelt</w:t>
      </w:r>
      <w:r w:rsidR="005D5C3E" w:rsidRPr="000425EE">
        <w:rPr>
          <w:rFonts w:ascii="Times New Roman" w:hAnsi="Times New Roman"/>
          <w:sz w:val="24"/>
        </w:rPr>
        <w:t xml:space="preserve"> tööpäevalt </w:t>
      </w:r>
      <w:r w:rsidR="00392724" w:rsidRPr="000425EE">
        <w:rPr>
          <w:rFonts w:ascii="Times New Roman" w:hAnsi="Times New Roman"/>
          <w:sz w:val="24"/>
        </w:rPr>
        <w:t>kahele</w:t>
      </w:r>
      <w:r w:rsidR="005D5C3E" w:rsidRPr="000425EE">
        <w:rPr>
          <w:rFonts w:ascii="Times New Roman" w:hAnsi="Times New Roman"/>
          <w:sz w:val="24"/>
        </w:rPr>
        <w:t xml:space="preserve"> võimaldab </w:t>
      </w:r>
      <w:r w:rsidR="001E0362" w:rsidRPr="000425EE">
        <w:rPr>
          <w:rFonts w:ascii="Times New Roman" w:hAnsi="Times New Roman"/>
          <w:sz w:val="24"/>
        </w:rPr>
        <w:t>noortel</w:t>
      </w:r>
      <w:r w:rsidR="005D5C3E" w:rsidRPr="000425EE">
        <w:rPr>
          <w:rFonts w:ascii="Times New Roman" w:hAnsi="Times New Roman"/>
          <w:sz w:val="24"/>
        </w:rPr>
        <w:t xml:space="preserve"> kiirem</w:t>
      </w:r>
      <w:r w:rsidR="002F21E8" w:rsidRPr="000425EE">
        <w:rPr>
          <w:rFonts w:ascii="Times New Roman" w:hAnsi="Times New Roman"/>
          <w:sz w:val="24"/>
        </w:rPr>
        <w:t>ini</w:t>
      </w:r>
      <w:r w:rsidR="005D5C3E" w:rsidRPr="000425EE">
        <w:rPr>
          <w:rFonts w:ascii="Times New Roman" w:hAnsi="Times New Roman"/>
          <w:sz w:val="24"/>
        </w:rPr>
        <w:t xml:space="preserve"> tööle</w:t>
      </w:r>
      <w:r w:rsidR="002F21E8" w:rsidRPr="000425EE">
        <w:rPr>
          <w:rFonts w:ascii="Times New Roman" w:hAnsi="Times New Roman"/>
          <w:sz w:val="24"/>
        </w:rPr>
        <w:t xml:space="preserve"> </w:t>
      </w:r>
      <w:r w:rsidR="005D5C3E" w:rsidRPr="000425EE">
        <w:rPr>
          <w:rFonts w:ascii="Times New Roman" w:hAnsi="Times New Roman"/>
          <w:sz w:val="24"/>
        </w:rPr>
        <w:t>asu</w:t>
      </w:r>
      <w:r w:rsidR="002F21E8" w:rsidRPr="000425EE">
        <w:rPr>
          <w:rFonts w:ascii="Times New Roman" w:hAnsi="Times New Roman"/>
          <w:sz w:val="24"/>
        </w:rPr>
        <w:t>da</w:t>
      </w:r>
      <w:r w:rsidR="005D5C3E" w:rsidRPr="000425EE">
        <w:rPr>
          <w:rFonts w:ascii="Times New Roman" w:hAnsi="Times New Roman"/>
          <w:sz w:val="24"/>
        </w:rPr>
        <w:t xml:space="preserve">. </w:t>
      </w:r>
      <w:bookmarkStart w:id="29" w:name="_Hlk213750348"/>
      <w:r w:rsidR="001E0362" w:rsidRPr="000425EE">
        <w:rPr>
          <w:rFonts w:ascii="Times New Roman" w:hAnsi="Times New Roman"/>
          <w:sz w:val="24"/>
        </w:rPr>
        <w:t>Tööinspektsiooni andmetel on nende noorte arv kogu alaealiste sihtrühmas väga väike, jäädes 1% piiresse kõikidest alaealistest</w:t>
      </w:r>
      <w:bookmarkEnd w:id="29"/>
      <w:r w:rsidR="001E0362" w:rsidRPr="000425EE">
        <w:rPr>
          <w:rFonts w:ascii="Times New Roman" w:hAnsi="Times New Roman"/>
          <w:sz w:val="24"/>
        </w:rPr>
        <w:t xml:space="preserve">. </w:t>
      </w:r>
      <w:bookmarkStart w:id="30" w:name="_Hlk213750379"/>
      <w:r w:rsidR="00250780" w:rsidRPr="000425EE">
        <w:rPr>
          <w:rFonts w:ascii="Times New Roman" w:hAnsi="Times New Roman"/>
          <w:sz w:val="24"/>
        </w:rPr>
        <w:t>Keelduva</w:t>
      </w:r>
      <w:r w:rsidR="00AF1ADC" w:rsidRPr="000425EE">
        <w:rPr>
          <w:rFonts w:ascii="Times New Roman" w:hAnsi="Times New Roman"/>
          <w:sz w:val="24"/>
        </w:rPr>
        <w:t>id otsuseid</w:t>
      </w:r>
      <w:r w:rsidR="0068258B" w:rsidRPr="000425EE">
        <w:rPr>
          <w:rFonts w:ascii="Times New Roman" w:hAnsi="Times New Roman"/>
          <w:sz w:val="24"/>
        </w:rPr>
        <w:t xml:space="preserve"> alaealise tööle lubamise kohta</w:t>
      </w:r>
      <w:r w:rsidR="00AF1ADC" w:rsidRPr="000425EE">
        <w:rPr>
          <w:rFonts w:ascii="Times New Roman" w:hAnsi="Times New Roman"/>
          <w:sz w:val="24"/>
        </w:rPr>
        <w:t xml:space="preserve"> </w:t>
      </w:r>
      <w:r w:rsidR="00E64430" w:rsidRPr="000425EE">
        <w:rPr>
          <w:rFonts w:ascii="Times New Roman" w:hAnsi="Times New Roman"/>
          <w:sz w:val="24"/>
        </w:rPr>
        <w:t>on tehtud</w:t>
      </w:r>
      <w:r w:rsidR="00AF1ADC" w:rsidRPr="000425EE">
        <w:rPr>
          <w:rFonts w:ascii="Times New Roman" w:hAnsi="Times New Roman"/>
          <w:sz w:val="24"/>
        </w:rPr>
        <w:t xml:space="preserve"> üksikjuhtudel</w:t>
      </w:r>
      <w:r w:rsidR="00B44BFF" w:rsidRPr="000425EE">
        <w:rPr>
          <w:rFonts w:ascii="Times New Roman" w:hAnsi="Times New Roman"/>
          <w:sz w:val="24"/>
        </w:rPr>
        <w:t xml:space="preserve"> ning üldjuhul </w:t>
      </w:r>
      <w:r w:rsidR="0075753F" w:rsidRPr="000425EE">
        <w:rPr>
          <w:rFonts w:ascii="Times New Roman" w:hAnsi="Times New Roman"/>
          <w:sz w:val="24"/>
        </w:rPr>
        <w:t xml:space="preserve">ei ole </w:t>
      </w:r>
      <w:r w:rsidR="000B3302" w:rsidRPr="000425EE">
        <w:rPr>
          <w:rFonts w:ascii="Times New Roman" w:hAnsi="Times New Roman"/>
          <w:sz w:val="24"/>
        </w:rPr>
        <w:t>esinenud töö sisu puudutavaid</w:t>
      </w:r>
      <w:r w:rsidR="006C2A1A" w:rsidRPr="000425EE">
        <w:rPr>
          <w:rFonts w:ascii="Times New Roman" w:hAnsi="Times New Roman"/>
          <w:sz w:val="24"/>
        </w:rPr>
        <w:t xml:space="preserve"> põhjuse</w:t>
      </w:r>
      <w:r w:rsidR="00931019" w:rsidRPr="000425EE">
        <w:rPr>
          <w:rFonts w:ascii="Times New Roman" w:hAnsi="Times New Roman"/>
          <w:sz w:val="24"/>
        </w:rPr>
        <w:t>i</w:t>
      </w:r>
      <w:r w:rsidR="006C2A1A" w:rsidRPr="000425EE">
        <w:rPr>
          <w:rFonts w:ascii="Times New Roman" w:hAnsi="Times New Roman"/>
          <w:sz w:val="24"/>
        </w:rPr>
        <w:t xml:space="preserve">d </w:t>
      </w:r>
      <w:r w:rsidR="0072651A" w:rsidRPr="000425EE">
        <w:rPr>
          <w:rFonts w:ascii="Times New Roman" w:hAnsi="Times New Roman"/>
          <w:sz w:val="24"/>
        </w:rPr>
        <w:t>mitte</w:t>
      </w:r>
      <w:r w:rsidR="002F44A8" w:rsidRPr="000425EE">
        <w:rPr>
          <w:rFonts w:ascii="Times New Roman" w:hAnsi="Times New Roman"/>
          <w:sz w:val="24"/>
        </w:rPr>
        <w:t xml:space="preserve"> </w:t>
      </w:r>
      <w:r w:rsidR="006C2A1A" w:rsidRPr="000425EE">
        <w:rPr>
          <w:rFonts w:ascii="Times New Roman" w:hAnsi="Times New Roman"/>
          <w:sz w:val="24"/>
        </w:rPr>
        <w:t>luba</w:t>
      </w:r>
      <w:r w:rsidR="002F44A8" w:rsidRPr="000425EE">
        <w:rPr>
          <w:rFonts w:ascii="Times New Roman" w:hAnsi="Times New Roman"/>
          <w:sz w:val="24"/>
        </w:rPr>
        <w:t>da</w:t>
      </w:r>
      <w:r w:rsidR="004D2196" w:rsidRPr="000425EE">
        <w:rPr>
          <w:rFonts w:ascii="Times New Roman" w:hAnsi="Times New Roman"/>
          <w:sz w:val="24"/>
        </w:rPr>
        <w:t xml:space="preserve"> alaealist tööle</w:t>
      </w:r>
      <w:r w:rsidR="006C2A1A" w:rsidRPr="000425EE">
        <w:rPr>
          <w:rFonts w:ascii="Times New Roman" w:hAnsi="Times New Roman"/>
          <w:sz w:val="24"/>
        </w:rPr>
        <w:t>.</w:t>
      </w:r>
      <w:bookmarkEnd w:id="30"/>
    </w:p>
    <w:p w14:paraId="10F3D393" w14:textId="77777777" w:rsidR="00E01EC6" w:rsidRPr="000425EE" w:rsidRDefault="00E01EC6" w:rsidP="00201FF4">
      <w:pPr>
        <w:rPr>
          <w:rFonts w:ascii="Times New Roman" w:hAnsi="Times New Roman"/>
          <w:sz w:val="24"/>
        </w:rPr>
      </w:pPr>
    </w:p>
    <w:p w14:paraId="506E88E2" w14:textId="56F1D677" w:rsidR="005D5C3E" w:rsidRPr="000425EE" w:rsidRDefault="005D5C3E" w:rsidP="5F9242DE">
      <w:pPr>
        <w:rPr>
          <w:ins w:id="31" w:author="Maarja-Liis Lall - JUSTDIGI" w:date="2026-01-02T11:20:00Z"/>
          <w:rFonts w:ascii="Times New Roman" w:hAnsi="Times New Roman"/>
          <w:sz w:val="24"/>
        </w:rPr>
      </w:pPr>
      <w:bookmarkStart w:id="32" w:name="_Hlk213750409"/>
      <w:r w:rsidRPr="5F9242DE">
        <w:rPr>
          <w:rFonts w:ascii="Times New Roman" w:hAnsi="Times New Roman"/>
          <w:sz w:val="24"/>
        </w:rPr>
        <w:lastRenderedPageBreak/>
        <w:t xml:space="preserve">Alaealise </w:t>
      </w:r>
      <w:r w:rsidR="00A002C3" w:rsidRPr="5F9242DE">
        <w:rPr>
          <w:rFonts w:ascii="Times New Roman" w:hAnsi="Times New Roman"/>
          <w:sz w:val="24"/>
        </w:rPr>
        <w:t xml:space="preserve">töötaja </w:t>
      </w:r>
      <w:r w:rsidR="0008115D" w:rsidRPr="5F9242DE">
        <w:rPr>
          <w:rFonts w:ascii="Times New Roman" w:hAnsi="Times New Roman"/>
          <w:sz w:val="24"/>
        </w:rPr>
        <w:t xml:space="preserve">iga-aastase </w:t>
      </w:r>
      <w:r w:rsidRPr="5F9242DE">
        <w:rPr>
          <w:rFonts w:ascii="Times New Roman" w:hAnsi="Times New Roman"/>
          <w:sz w:val="24"/>
        </w:rPr>
        <w:t xml:space="preserve">põhipuhkuse kestuse </w:t>
      </w:r>
      <w:r w:rsidR="0008115D" w:rsidRPr="5F9242DE">
        <w:rPr>
          <w:rFonts w:ascii="Times New Roman" w:hAnsi="Times New Roman"/>
          <w:sz w:val="24"/>
        </w:rPr>
        <w:t>lühendamine</w:t>
      </w:r>
      <w:r w:rsidRPr="5F9242DE">
        <w:rPr>
          <w:rFonts w:ascii="Times New Roman" w:hAnsi="Times New Roman"/>
          <w:sz w:val="24"/>
        </w:rPr>
        <w:t xml:space="preserve"> võib </w:t>
      </w:r>
      <w:r w:rsidR="00A60F4D" w:rsidRPr="5F9242DE">
        <w:rPr>
          <w:rFonts w:ascii="Times New Roman" w:hAnsi="Times New Roman"/>
          <w:sz w:val="24"/>
        </w:rPr>
        <w:t xml:space="preserve">suurendada </w:t>
      </w:r>
      <w:r w:rsidRPr="5F9242DE">
        <w:rPr>
          <w:rFonts w:ascii="Times New Roman" w:hAnsi="Times New Roman"/>
          <w:sz w:val="24"/>
        </w:rPr>
        <w:t>tööandjate motivatsiooni alaealis</w:t>
      </w:r>
      <w:r w:rsidR="00A60F4D" w:rsidRPr="5F9242DE">
        <w:rPr>
          <w:rFonts w:ascii="Times New Roman" w:hAnsi="Times New Roman"/>
          <w:sz w:val="24"/>
        </w:rPr>
        <w:t>i</w:t>
      </w:r>
      <w:r w:rsidRPr="5F9242DE">
        <w:rPr>
          <w:rFonts w:ascii="Times New Roman" w:hAnsi="Times New Roman"/>
          <w:sz w:val="24"/>
        </w:rPr>
        <w:t xml:space="preserve"> </w:t>
      </w:r>
      <w:r w:rsidR="008A05C9" w:rsidRPr="5F9242DE">
        <w:rPr>
          <w:rFonts w:ascii="Times New Roman" w:hAnsi="Times New Roman"/>
          <w:sz w:val="24"/>
        </w:rPr>
        <w:t>tööle</w:t>
      </w:r>
      <w:r w:rsidR="00A60F4D" w:rsidRPr="5F9242DE">
        <w:rPr>
          <w:rFonts w:ascii="Times New Roman" w:hAnsi="Times New Roman"/>
          <w:sz w:val="24"/>
        </w:rPr>
        <w:t xml:space="preserve"> </w:t>
      </w:r>
      <w:r w:rsidR="008A05C9" w:rsidRPr="5F9242DE">
        <w:rPr>
          <w:rFonts w:ascii="Times New Roman" w:hAnsi="Times New Roman"/>
          <w:sz w:val="24"/>
        </w:rPr>
        <w:t>võt</w:t>
      </w:r>
      <w:r w:rsidR="00A60F4D" w:rsidRPr="5F9242DE">
        <w:rPr>
          <w:rFonts w:ascii="Times New Roman" w:hAnsi="Times New Roman"/>
          <w:sz w:val="24"/>
        </w:rPr>
        <w:t>ta</w:t>
      </w:r>
      <w:r w:rsidRPr="5F9242DE">
        <w:rPr>
          <w:rFonts w:ascii="Times New Roman" w:hAnsi="Times New Roman"/>
          <w:sz w:val="24"/>
        </w:rPr>
        <w:t xml:space="preserve">, mis omakorda suurendab alaealiste võimalusi </w:t>
      </w:r>
      <w:r w:rsidR="00A15398" w:rsidRPr="5F9242DE">
        <w:rPr>
          <w:rFonts w:ascii="Times New Roman" w:hAnsi="Times New Roman"/>
          <w:sz w:val="24"/>
        </w:rPr>
        <w:t>saada</w:t>
      </w:r>
      <w:r w:rsidRPr="5F9242DE">
        <w:rPr>
          <w:rFonts w:ascii="Times New Roman" w:hAnsi="Times New Roman"/>
          <w:sz w:val="24"/>
        </w:rPr>
        <w:t xml:space="preserve"> töökogemust. Sotsiaalministeeriumi analüüsi kohaselt on 38% mittetöötavatest noortest otsinud</w:t>
      </w:r>
      <w:r w:rsidR="00E06623" w:rsidRPr="5F9242DE">
        <w:rPr>
          <w:rFonts w:ascii="Times New Roman" w:hAnsi="Times New Roman"/>
          <w:sz w:val="24"/>
        </w:rPr>
        <w:t xml:space="preserve"> tööd</w:t>
      </w:r>
      <w:r w:rsidRPr="5F9242DE">
        <w:rPr>
          <w:rFonts w:ascii="Times New Roman" w:hAnsi="Times New Roman"/>
          <w:sz w:val="24"/>
        </w:rPr>
        <w:t xml:space="preserve">, kuid </w:t>
      </w:r>
      <w:r w:rsidR="003C535D" w:rsidRPr="5F9242DE">
        <w:rPr>
          <w:rFonts w:ascii="Times New Roman" w:hAnsi="Times New Roman"/>
          <w:sz w:val="24"/>
        </w:rPr>
        <w:t xml:space="preserve">ei ole </w:t>
      </w:r>
      <w:r w:rsidRPr="5F9242DE">
        <w:rPr>
          <w:rFonts w:ascii="Times New Roman" w:hAnsi="Times New Roman"/>
          <w:sz w:val="24"/>
        </w:rPr>
        <w:t xml:space="preserve">sobivat </w:t>
      </w:r>
      <w:r w:rsidR="003C535D" w:rsidRPr="5F9242DE">
        <w:rPr>
          <w:rFonts w:ascii="Times New Roman" w:hAnsi="Times New Roman"/>
          <w:sz w:val="24"/>
        </w:rPr>
        <w:t>tööd</w:t>
      </w:r>
      <w:r w:rsidRPr="5F9242DE">
        <w:rPr>
          <w:rFonts w:ascii="Times New Roman" w:hAnsi="Times New Roman"/>
          <w:sz w:val="24"/>
        </w:rPr>
        <w:t xml:space="preserve"> </w:t>
      </w:r>
      <w:r w:rsidR="004840BD" w:rsidRPr="5F9242DE">
        <w:rPr>
          <w:rFonts w:ascii="Times New Roman" w:hAnsi="Times New Roman"/>
          <w:sz w:val="24"/>
        </w:rPr>
        <w:t>leidnud</w:t>
      </w:r>
      <w:r w:rsidR="00BC61E0" w:rsidRPr="5F9242DE">
        <w:rPr>
          <w:rFonts w:ascii="Times New Roman" w:hAnsi="Times New Roman"/>
          <w:sz w:val="24"/>
        </w:rPr>
        <w:t>,</w:t>
      </w:r>
      <w:r w:rsidR="004840BD" w:rsidRPr="5F9242DE">
        <w:rPr>
          <w:rFonts w:ascii="Times New Roman" w:hAnsi="Times New Roman"/>
          <w:sz w:val="24"/>
        </w:rPr>
        <w:t xml:space="preserve"> </w:t>
      </w:r>
      <w:r w:rsidRPr="5F9242DE">
        <w:rPr>
          <w:rFonts w:ascii="Times New Roman" w:hAnsi="Times New Roman"/>
          <w:sz w:val="24"/>
        </w:rPr>
        <w:t xml:space="preserve">ning 16% on tööd otsinud, kuid </w:t>
      </w:r>
      <w:r w:rsidR="003C535D" w:rsidRPr="5F9242DE">
        <w:rPr>
          <w:rFonts w:ascii="Times New Roman" w:hAnsi="Times New Roman"/>
          <w:sz w:val="24"/>
        </w:rPr>
        <w:t>ei ole</w:t>
      </w:r>
      <w:r w:rsidRPr="5F9242DE">
        <w:rPr>
          <w:rFonts w:ascii="Times New Roman" w:hAnsi="Times New Roman"/>
          <w:sz w:val="24"/>
        </w:rPr>
        <w:t xml:space="preserve"> tööle võetud.</w:t>
      </w:r>
    </w:p>
    <w:bookmarkEnd w:id="32"/>
    <w:p w14:paraId="24FBF3DE" w14:textId="148979B6" w:rsidR="5F9242DE" w:rsidRDefault="5F9242DE" w:rsidP="5F9242DE">
      <w:pPr>
        <w:rPr>
          <w:rFonts w:ascii="Times New Roman" w:hAnsi="Times New Roman"/>
          <w:sz w:val="24"/>
        </w:rPr>
      </w:pPr>
      <w:commentRangeStart w:id="33"/>
      <w:commentRangeEnd w:id="33"/>
      <w:r>
        <w:rPr>
          <w:rStyle w:val="CommentReference"/>
        </w:rPr>
        <w:commentReference w:id="33"/>
      </w:r>
    </w:p>
    <w:p w14:paraId="3B862FA3" w14:textId="421306C9" w:rsidR="005D5C3E" w:rsidRPr="000425EE" w:rsidRDefault="005D5C3E" w:rsidP="00201FF4">
      <w:pPr>
        <w:rPr>
          <w:rFonts w:ascii="Times New Roman" w:hAnsi="Times New Roman"/>
          <w:sz w:val="24"/>
        </w:rPr>
      </w:pPr>
      <w:r w:rsidRPr="001857D3">
        <w:rPr>
          <w:rFonts w:ascii="Times New Roman" w:hAnsi="Times New Roman"/>
          <w:sz w:val="24"/>
          <w:u w:val="single"/>
        </w:rPr>
        <w:t>Ebasoovitavate mõjude risk</w:t>
      </w:r>
      <w:r w:rsidR="00F46973" w:rsidRPr="000425EE">
        <w:rPr>
          <w:rFonts w:ascii="Times New Roman" w:hAnsi="Times New Roman"/>
          <w:sz w:val="24"/>
        </w:rPr>
        <w:t>.</w:t>
      </w:r>
      <w:r w:rsidRPr="000425EE">
        <w:rPr>
          <w:rFonts w:ascii="Times New Roman" w:hAnsi="Times New Roman"/>
          <w:sz w:val="24"/>
        </w:rPr>
        <w:t xml:space="preserve"> Alaealiste </w:t>
      </w:r>
      <w:r w:rsidR="002D6822" w:rsidRPr="000425EE">
        <w:rPr>
          <w:rFonts w:ascii="Times New Roman" w:hAnsi="Times New Roman"/>
          <w:sz w:val="24"/>
        </w:rPr>
        <w:t xml:space="preserve">töötajate iga-aastase </w:t>
      </w:r>
      <w:r w:rsidRPr="000425EE">
        <w:rPr>
          <w:rFonts w:ascii="Times New Roman" w:hAnsi="Times New Roman"/>
          <w:sz w:val="24"/>
        </w:rPr>
        <w:t xml:space="preserve">põhipuhkuse lühendamine ning koolivaheaegadel </w:t>
      </w:r>
      <w:r w:rsidR="003C5209" w:rsidRPr="000425EE">
        <w:rPr>
          <w:rFonts w:ascii="Times New Roman" w:hAnsi="Times New Roman"/>
          <w:sz w:val="24"/>
        </w:rPr>
        <w:t xml:space="preserve">lubatud </w:t>
      </w:r>
      <w:r w:rsidRPr="000425EE">
        <w:rPr>
          <w:rFonts w:ascii="Times New Roman" w:hAnsi="Times New Roman"/>
          <w:sz w:val="24"/>
        </w:rPr>
        <w:t>töötamise aja pikendamine tähendab potentsiaalselt noorte</w:t>
      </w:r>
      <w:r w:rsidR="00F52804">
        <w:rPr>
          <w:rFonts w:ascii="Times New Roman" w:hAnsi="Times New Roman"/>
          <w:sz w:val="24"/>
        </w:rPr>
        <w:t>le</w:t>
      </w:r>
      <w:r w:rsidRPr="000425EE">
        <w:rPr>
          <w:rFonts w:ascii="Times New Roman" w:hAnsi="Times New Roman"/>
          <w:sz w:val="24"/>
        </w:rPr>
        <w:t xml:space="preserve"> </w:t>
      </w:r>
      <w:r w:rsidR="00432AAD" w:rsidRPr="000425EE">
        <w:rPr>
          <w:rFonts w:ascii="Times New Roman" w:hAnsi="Times New Roman"/>
          <w:sz w:val="24"/>
        </w:rPr>
        <w:t>lühemat</w:t>
      </w:r>
      <w:r w:rsidRPr="000425EE">
        <w:rPr>
          <w:rFonts w:ascii="Times New Roman" w:hAnsi="Times New Roman"/>
          <w:sz w:val="24"/>
        </w:rPr>
        <w:t xml:space="preserve"> aega puhkamiseks ja taastumiseks, mis võib suurendada terviseprobleemide tekk</w:t>
      </w:r>
      <w:r w:rsidR="004D387A" w:rsidRPr="000425EE">
        <w:rPr>
          <w:rFonts w:ascii="Times New Roman" w:hAnsi="Times New Roman"/>
          <w:sz w:val="24"/>
        </w:rPr>
        <w:t>imis</w:t>
      </w:r>
      <w:r w:rsidRPr="000425EE">
        <w:rPr>
          <w:rFonts w:ascii="Times New Roman" w:hAnsi="Times New Roman"/>
          <w:sz w:val="24"/>
        </w:rPr>
        <w:t>e</w:t>
      </w:r>
      <w:r w:rsidR="004D387A" w:rsidRPr="000425EE">
        <w:rPr>
          <w:rFonts w:ascii="Times New Roman" w:hAnsi="Times New Roman"/>
          <w:sz w:val="24"/>
        </w:rPr>
        <w:t xml:space="preserve"> riski</w:t>
      </w:r>
      <w:r w:rsidR="00E44A4A" w:rsidRPr="000425EE">
        <w:rPr>
          <w:rFonts w:ascii="Times New Roman" w:hAnsi="Times New Roman"/>
          <w:sz w:val="24"/>
        </w:rPr>
        <w:t xml:space="preserve">, </w:t>
      </w:r>
      <w:r w:rsidRPr="000425EE">
        <w:rPr>
          <w:rFonts w:ascii="Times New Roman" w:hAnsi="Times New Roman"/>
          <w:sz w:val="24"/>
        </w:rPr>
        <w:t>vähendada õppimisvõimet ja üldist heaolu.</w:t>
      </w:r>
      <w:r w:rsidR="00806E19" w:rsidRPr="000425EE">
        <w:rPr>
          <w:rFonts w:ascii="Times New Roman" w:hAnsi="Times New Roman"/>
          <w:sz w:val="24"/>
        </w:rPr>
        <w:t xml:space="preserve"> 2024. aastal maksis Sotsiaalkindlustusamet</w:t>
      </w:r>
      <w:r w:rsidR="00B119C0" w:rsidRPr="000425EE">
        <w:rPr>
          <w:rFonts w:ascii="Times New Roman" w:hAnsi="Times New Roman"/>
          <w:sz w:val="24"/>
        </w:rPr>
        <w:t xml:space="preserve"> (SKA)</w:t>
      </w:r>
      <w:r w:rsidR="00806E19" w:rsidRPr="000425EE">
        <w:rPr>
          <w:rFonts w:ascii="Times New Roman" w:hAnsi="Times New Roman"/>
          <w:sz w:val="24"/>
        </w:rPr>
        <w:t xml:space="preserve"> puhkusetasu hüvitist 302 ettevõttele 2180 alaealise eest.</w:t>
      </w:r>
      <w:r w:rsidRPr="000425EE">
        <w:rPr>
          <w:rFonts w:ascii="Times New Roman" w:hAnsi="Times New Roman"/>
          <w:sz w:val="24"/>
        </w:rPr>
        <w:t xml:space="preserve"> Risk on siiski minimaalne, kuna muudatuse järel on tagatud, et noortele peab jääma piisavalt puhkeaega. Tööinspektsiooni loamenetluse tähtaja lühendamine võib tähendada, et Tööinspektsioonil ei jää piisavalt aega veendumaks, et alaealise töötingimused vastavad </w:t>
      </w:r>
      <w:r w:rsidR="00D87F70" w:rsidRPr="000425EE">
        <w:rPr>
          <w:rFonts w:ascii="Times New Roman" w:hAnsi="Times New Roman"/>
          <w:sz w:val="24"/>
        </w:rPr>
        <w:t xml:space="preserve">seaduses sätestatud </w:t>
      </w:r>
      <w:r w:rsidRPr="000425EE">
        <w:rPr>
          <w:rFonts w:ascii="Times New Roman" w:hAnsi="Times New Roman"/>
          <w:sz w:val="24"/>
        </w:rPr>
        <w:t>nõuetele, mistõttu võib laps asuda tööle talle sobi</w:t>
      </w:r>
      <w:r w:rsidR="00E32070" w:rsidRPr="000425EE">
        <w:rPr>
          <w:rFonts w:ascii="Times New Roman" w:hAnsi="Times New Roman"/>
          <w:sz w:val="24"/>
        </w:rPr>
        <w:t>matu</w:t>
      </w:r>
      <w:r w:rsidR="00615216" w:rsidRPr="000425EE">
        <w:rPr>
          <w:rFonts w:ascii="Times New Roman" w:hAnsi="Times New Roman"/>
          <w:sz w:val="24"/>
        </w:rPr>
        <w:t>te</w:t>
      </w:r>
      <w:r w:rsidRPr="000425EE">
        <w:rPr>
          <w:rFonts w:ascii="Times New Roman" w:hAnsi="Times New Roman"/>
          <w:sz w:val="24"/>
        </w:rPr>
        <w:t xml:space="preserve">sse tingimustesse. </w:t>
      </w:r>
      <w:bookmarkStart w:id="34" w:name="_Hlk213755282"/>
      <w:r w:rsidR="00E012B2" w:rsidRPr="000425EE">
        <w:rPr>
          <w:rFonts w:ascii="Times New Roman" w:hAnsi="Times New Roman"/>
          <w:sz w:val="24"/>
        </w:rPr>
        <w:t xml:space="preserve">Arvestades </w:t>
      </w:r>
      <w:r w:rsidR="006C0A3C" w:rsidRPr="000425EE">
        <w:rPr>
          <w:rFonts w:ascii="Times New Roman" w:hAnsi="Times New Roman"/>
          <w:sz w:val="24"/>
        </w:rPr>
        <w:t>seda</w:t>
      </w:r>
      <w:r w:rsidR="00E012B2" w:rsidRPr="000425EE">
        <w:rPr>
          <w:rFonts w:ascii="Times New Roman" w:hAnsi="Times New Roman"/>
          <w:sz w:val="24"/>
        </w:rPr>
        <w:t>, et</w:t>
      </w:r>
      <w:r w:rsidRPr="000425EE">
        <w:rPr>
          <w:rFonts w:ascii="Times New Roman" w:hAnsi="Times New Roman"/>
          <w:sz w:val="24"/>
        </w:rPr>
        <w:t xml:space="preserve"> loamenetlusi on võrdlemisi vähe (st Tööinspektsiooni koormus nende menetlemisel ei ole suur) ning sisulisi puudusi ei ole senises praktikas </w:t>
      </w:r>
      <w:r w:rsidR="00A05726" w:rsidRPr="000425EE">
        <w:rPr>
          <w:rFonts w:ascii="Times New Roman" w:hAnsi="Times New Roman"/>
          <w:sz w:val="24"/>
        </w:rPr>
        <w:t xml:space="preserve">üldjuhul </w:t>
      </w:r>
      <w:r w:rsidRPr="000425EE">
        <w:rPr>
          <w:rFonts w:ascii="Times New Roman" w:hAnsi="Times New Roman"/>
          <w:sz w:val="24"/>
        </w:rPr>
        <w:t>esinenud, on riski realiseerumise tõenäosus minimaalne.</w:t>
      </w:r>
      <w:bookmarkEnd w:id="34"/>
      <w:r w:rsidRPr="000425EE">
        <w:rPr>
          <w:rFonts w:ascii="Times New Roman" w:hAnsi="Times New Roman"/>
          <w:sz w:val="24"/>
        </w:rPr>
        <w:t xml:space="preserve"> Ku</w:t>
      </w:r>
      <w:r w:rsidR="00046072" w:rsidRPr="000425EE">
        <w:rPr>
          <w:rFonts w:ascii="Times New Roman" w:hAnsi="Times New Roman"/>
          <w:sz w:val="24"/>
        </w:rPr>
        <w:t>na</w:t>
      </w:r>
      <w:r w:rsidRPr="000425EE">
        <w:rPr>
          <w:rFonts w:ascii="Times New Roman" w:hAnsi="Times New Roman"/>
          <w:sz w:val="24"/>
        </w:rPr>
        <w:t xml:space="preserve"> muudatuste tulemusena võib oodata alaealiste tööhõive kasvu, võib ebasoovitava mõjuna </w:t>
      </w:r>
      <w:r w:rsidR="002E79FE" w:rsidRPr="000425EE">
        <w:rPr>
          <w:rFonts w:ascii="Times New Roman" w:hAnsi="Times New Roman"/>
          <w:sz w:val="24"/>
        </w:rPr>
        <w:t xml:space="preserve">suureneda </w:t>
      </w:r>
      <w:r w:rsidRPr="000425EE">
        <w:rPr>
          <w:rFonts w:ascii="Times New Roman" w:hAnsi="Times New Roman"/>
          <w:sz w:val="24"/>
        </w:rPr>
        <w:t xml:space="preserve">ka alaealistega juhtuvate tööõnnetuste arv. Seni on alaealistega toimunud </w:t>
      </w:r>
      <w:r w:rsidR="00EF2A29" w:rsidRPr="000425EE">
        <w:rPr>
          <w:rFonts w:ascii="Times New Roman" w:hAnsi="Times New Roman"/>
          <w:sz w:val="24"/>
        </w:rPr>
        <w:t xml:space="preserve">väga </w:t>
      </w:r>
      <w:r w:rsidRPr="000425EE">
        <w:rPr>
          <w:rFonts w:ascii="Times New Roman" w:hAnsi="Times New Roman"/>
          <w:sz w:val="24"/>
        </w:rPr>
        <w:t>vähe tööõnnetusi (2024. a</w:t>
      </w:r>
      <w:r w:rsidR="00C61635" w:rsidRPr="000425EE">
        <w:rPr>
          <w:rFonts w:ascii="Times New Roman" w:hAnsi="Times New Roman"/>
          <w:sz w:val="24"/>
        </w:rPr>
        <w:t>astal</w:t>
      </w:r>
      <w:r w:rsidRPr="000425EE">
        <w:rPr>
          <w:rFonts w:ascii="Times New Roman" w:hAnsi="Times New Roman"/>
          <w:sz w:val="24"/>
        </w:rPr>
        <w:t xml:space="preserve"> </w:t>
      </w:r>
      <w:r w:rsidR="002E79FE" w:rsidRPr="000425EE">
        <w:rPr>
          <w:rFonts w:ascii="Times New Roman" w:hAnsi="Times New Roman"/>
          <w:sz w:val="24"/>
        </w:rPr>
        <w:t>kaheksa</w:t>
      </w:r>
      <w:r w:rsidRPr="000425EE">
        <w:rPr>
          <w:rFonts w:ascii="Times New Roman" w:hAnsi="Times New Roman"/>
          <w:sz w:val="24"/>
        </w:rPr>
        <w:t xml:space="preserve"> </w:t>
      </w:r>
      <w:r w:rsidR="00F77A10" w:rsidRPr="000425EE">
        <w:rPr>
          <w:rFonts w:ascii="Times New Roman" w:hAnsi="Times New Roman"/>
          <w:sz w:val="24"/>
        </w:rPr>
        <w:t>ja</w:t>
      </w:r>
      <w:r w:rsidRPr="000425EE">
        <w:rPr>
          <w:rFonts w:ascii="Times New Roman" w:hAnsi="Times New Roman"/>
          <w:sz w:val="24"/>
        </w:rPr>
        <w:t xml:space="preserve"> 2023. a</w:t>
      </w:r>
      <w:r w:rsidR="00C61635" w:rsidRPr="000425EE">
        <w:rPr>
          <w:rFonts w:ascii="Times New Roman" w:hAnsi="Times New Roman"/>
          <w:sz w:val="24"/>
        </w:rPr>
        <w:t>astal</w:t>
      </w:r>
      <w:r w:rsidRPr="000425EE">
        <w:rPr>
          <w:rFonts w:ascii="Times New Roman" w:hAnsi="Times New Roman"/>
          <w:sz w:val="24"/>
        </w:rPr>
        <w:t xml:space="preserve"> 18 ehk kuni 0,5% kõikidest tööõnnetustest</w:t>
      </w:r>
      <w:r w:rsidRPr="000425EE">
        <w:rPr>
          <w:rStyle w:val="FootnoteReference"/>
          <w:rFonts w:ascii="Times New Roman" w:eastAsiaTheme="majorEastAsia" w:hAnsi="Times New Roman"/>
          <w:sz w:val="24"/>
        </w:rPr>
        <w:footnoteReference w:id="17"/>
      </w:r>
      <w:r w:rsidRPr="000425EE">
        <w:rPr>
          <w:rFonts w:ascii="Times New Roman" w:hAnsi="Times New Roman"/>
          <w:sz w:val="24"/>
        </w:rPr>
        <w:t xml:space="preserve">) ning valdav osa </w:t>
      </w:r>
      <w:r w:rsidR="00E4755E" w:rsidRPr="000425EE">
        <w:rPr>
          <w:rFonts w:ascii="Times New Roman" w:hAnsi="Times New Roman"/>
          <w:sz w:val="24"/>
        </w:rPr>
        <w:t>tööõnnetustest</w:t>
      </w:r>
      <w:r w:rsidRPr="000425EE">
        <w:rPr>
          <w:rFonts w:ascii="Times New Roman" w:hAnsi="Times New Roman"/>
          <w:sz w:val="24"/>
        </w:rPr>
        <w:t xml:space="preserve"> on kergemad haavad või pindmised vigastused (nt noaga näppu lõikamine). Muudatuste t</w:t>
      </w:r>
      <w:r w:rsidR="0008115D" w:rsidRPr="000425EE">
        <w:rPr>
          <w:rFonts w:ascii="Times New Roman" w:hAnsi="Times New Roman"/>
          <w:sz w:val="24"/>
        </w:rPr>
        <w:t>ulemusena</w:t>
      </w:r>
      <w:r w:rsidRPr="000425EE">
        <w:rPr>
          <w:rFonts w:ascii="Times New Roman" w:hAnsi="Times New Roman"/>
          <w:sz w:val="24"/>
        </w:rPr>
        <w:t xml:space="preserve"> ei vähene tööandja kohustused tagada</w:t>
      </w:r>
      <w:r w:rsidR="00181881" w:rsidRPr="000425EE">
        <w:rPr>
          <w:rFonts w:ascii="Times New Roman" w:hAnsi="Times New Roman"/>
          <w:sz w:val="24"/>
        </w:rPr>
        <w:t xml:space="preserve"> </w:t>
      </w:r>
      <w:r w:rsidR="00711B5D" w:rsidRPr="000425EE">
        <w:rPr>
          <w:rFonts w:ascii="Times New Roman" w:hAnsi="Times New Roman"/>
          <w:sz w:val="24"/>
        </w:rPr>
        <w:t>alaealisele töötajale</w:t>
      </w:r>
      <w:r w:rsidRPr="000425EE">
        <w:rPr>
          <w:rFonts w:ascii="Times New Roman" w:hAnsi="Times New Roman"/>
          <w:sz w:val="24"/>
        </w:rPr>
        <w:t xml:space="preserve"> ohutu töökeskkond ega Tööinspektsiooni järelevalve</w:t>
      </w:r>
      <w:r w:rsidR="000565A3" w:rsidRPr="000425EE">
        <w:rPr>
          <w:rFonts w:ascii="Times New Roman" w:hAnsi="Times New Roman"/>
          <w:sz w:val="24"/>
        </w:rPr>
        <w:t xml:space="preserve"> alaealiste</w:t>
      </w:r>
      <w:r w:rsidRPr="000425EE">
        <w:rPr>
          <w:rFonts w:ascii="Times New Roman" w:hAnsi="Times New Roman"/>
          <w:sz w:val="24"/>
        </w:rPr>
        <w:t xml:space="preserve"> töötingimuste üle, kuid tööõnnetuste vältimiseks tuleb tööandjal alaealistele nende vähese töökogemuse tõttu </w:t>
      </w:r>
      <w:r w:rsidR="00437793" w:rsidRPr="000425EE">
        <w:rPr>
          <w:rFonts w:ascii="Times New Roman" w:hAnsi="Times New Roman"/>
          <w:sz w:val="24"/>
        </w:rPr>
        <w:t>enam</w:t>
      </w:r>
      <w:r w:rsidRPr="000425EE">
        <w:rPr>
          <w:rFonts w:ascii="Times New Roman" w:hAnsi="Times New Roman"/>
          <w:sz w:val="24"/>
        </w:rPr>
        <w:t xml:space="preserve"> tähelepanu pöörata.</w:t>
      </w:r>
    </w:p>
    <w:p w14:paraId="3BD5FD46" w14:textId="77777777" w:rsidR="005D5C3E" w:rsidRPr="000425EE" w:rsidRDefault="005D5C3E" w:rsidP="00201FF4">
      <w:pPr>
        <w:rPr>
          <w:rFonts w:ascii="Times New Roman" w:hAnsi="Times New Roman"/>
          <w:sz w:val="24"/>
        </w:rPr>
      </w:pPr>
    </w:p>
    <w:p w14:paraId="485B097E" w14:textId="0B253F83" w:rsidR="009B0C61" w:rsidRPr="000425EE" w:rsidRDefault="005D5C3E" w:rsidP="00201FF4">
      <w:pPr>
        <w:rPr>
          <w:rFonts w:ascii="Times New Roman" w:hAnsi="Times New Roman"/>
          <w:sz w:val="24"/>
        </w:rPr>
      </w:pPr>
      <w:bookmarkStart w:id="35" w:name="_Hlk213755474"/>
      <w:r w:rsidRPr="000425EE">
        <w:rPr>
          <w:rFonts w:ascii="Times New Roman" w:hAnsi="Times New Roman"/>
          <w:sz w:val="24"/>
        </w:rPr>
        <w:t xml:space="preserve">Kokkuvõttes suurendavad </w:t>
      </w:r>
      <w:r w:rsidR="009A5EF7" w:rsidRPr="000425EE">
        <w:rPr>
          <w:rFonts w:ascii="Times New Roman" w:hAnsi="Times New Roman"/>
          <w:sz w:val="24"/>
        </w:rPr>
        <w:t xml:space="preserve">kavandatavad </w:t>
      </w:r>
      <w:r w:rsidRPr="000425EE">
        <w:rPr>
          <w:rFonts w:ascii="Times New Roman" w:hAnsi="Times New Roman"/>
          <w:sz w:val="24"/>
        </w:rPr>
        <w:t xml:space="preserve">muudatused alaealiste võimalusi </w:t>
      </w:r>
      <w:r w:rsidR="001F5DBA" w:rsidRPr="000425EE">
        <w:rPr>
          <w:rFonts w:ascii="Times New Roman" w:hAnsi="Times New Roman"/>
          <w:sz w:val="24"/>
        </w:rPr>
        <w:t>saada</w:t>
      </w:r>
      <w:r w:rsidRPr="000425EE">
        <w:rPr>
          <w:rFonts w:ascii="Times New Roman" w:hAnsi="Times New Roman"/>
          <w:sz w:val="24"/>
        </w:rPr>
        <w:t xml:space="preserve"> väärtuslikku töökogemust, mis võib toetada</w:t>
      </w:r>
      <w:r w:rsidR="00255B5E" w:rsidRPr="000425EE">
        <w:rPr>
          <w:rFonts w:ascii="Times New Roman" w:hAnsi="Times New Roman"/>
          <w:sz w:val="24"/>
        </w:rPr>
        <w:t xml:space="preserve"> nende</w:t>
      </w:r>
      <w:r w:rsidRPr="000425EE">
        <w:rPr>
          <w:rFonts w:ascii="Times New Roman" w:hAnsi="Times New Roman"/>
          <w:sz w:val="24"/>
        </w:rPr>
        <w:t xml:space="preserve"> edasist töökarjääri. Mõju sihtrühm on keskmise suurusega. Mõju ulatus on keskmine, sest muudatused avardavad alaealiste võimalusi töötada ning teenida </w:t>
      </w:r>
      <w:r w:rsidR="00317FF6" w:rsidRPr="000425EE">
        <w:rPr>
          <w:rFonts w:ascii="Times New Roman" w:hAnsi="Times New Roman"/>
          <w:sz w:val="24"/>
        </w:rPr>
        <w:t>sissetulekut</w:t>
      </w:r>
      <w:r w:rsidRPr="000425EE">
        <w:rPr>
          <w:rFonts w:ascii="Times New Roman" w:hAnsi="Times New Roman"/>
          <w:sz w:val="24"/>
        </w:rPr>
        <w:t xml:space="preserve">, kuid muudatustega ei kaasne eeldatavasti kohanemisraskusi. </w:t>
      </w:r>
      <w:bookmarkEnd w:id="35"/>
      <w:r w:rsidRPr="000425EE">
        <w:rPr>
          <w:rFonts w:ascii="Times New Roman" w:hAnsi="Times New Roman"/>
          <w:sz w:val="24"/>
        </w:rPr>
        <w:t>Mõju avaldumise sagedus</w:t>
      </w:r>
      <w:r w:rsidR="000116F5" w:rsidRPr="000425EE">
        <w:rPr>
          <w:rFonts w:ascii="Times New Roman" w:hAnsi="Times New Roman"/>
          <w:sz w:val="24"/>
        </w:rPr>
        <w:t xml:space="preserve"> on</w:t>
      </w:r>
      <w:r w:rsidRPr="000425EE">
        <w:rPr>
          <w:rFonts w:ascii="Times New Roman" w:hAnsi="Times New Roman"/>
          <w:sz w:val="24"/>
        </w:rPr>
        <w:t xml:space="preserve"> keskmine, kuna lapsed ja noored töötavad eelkõige hooajaliselt. Ebasoovitavate mõjude risk on väike. Kokkuvõttes on muudatuste mõju sihtrühmale keskmine.</w:t>
      </w:r>
    </w:p>
    <w:p w14:paraId="3F56CA59" w14:textId="234858A3" w:rsidR="00C03C59" w:rsidRPr="000425EE" w:rsidRDefault="00C03C59" w:rsidP="00201FF4">
      <w:pPr>
        <w:rPr>
          <w:rFonts w:ascii="Times New Roman" w:hAnsi="Times New Roman"/>
          <w:sz w:val="24"/>
        </w:rPr>
      </w:pPr>
    </w:p>
    <w:p w14:paraId="6028A620" w14:textId="19AF9725" w:rsidR="005D5C3E" w:rsidRPr="000425EE" w:rsidRDefault="005D5C3E" w:rsidP="00C03C59">
      <w:pPr>
        <w:pStyle w:val="ListParagraph"/>
        <w:numPr>
          <w:ilvl w:val="1"/>
          <w:numId w:val="32"/>
        </w:numPr>
        <w:ind w:left="426" w:hanging="426"/>
        <w:rPr>
          <w:rFonts w:ascii="Times New Roman" w:hAnsi="Times New Roman"/>
          <w:b/>
          <w:bCs/>
          <w:sz w:val="24"/>
        </w:rPr>
      </w:pPr>
      <w:bookmarkStart w:id="36" w:name="_Hlk213755765"/>
      <w:r w:rsidRPr="000425EE">
        <w:rPr>
          <w:rFonts w:ascii="Times New Roman" w:hAnsi="Times New Roman"/>
          <w:b/>
          <w:bCs/>
          <w:sz w:val="24"/>
        </w:rPr>
        <w:t>Mõju riigiasutuste töökorraldusele</w:t>
      </w:r>
    </w:p>
    <w:p w14:paraId="443141E0" w14:textId="77777777" w:rsidR="00C03C59" w:rsidRDefault="00C03C59" w:rsidP="00201FF4">
      <w:pPr>
        <w:rPr>
          <w:rFonts w:ascii="Times New Roman" w:hAnsi="Times New Roman"/>
          <w:sz w:val="24"/>
          <w:u w:val="single"/>
        </w:rPr>
      </w:pPr>
    </w:p>
    <w:p w14:paraId="08E9EA0E" w14:textId="49044754" w:rsidR="000E5B1E" w:rsidRPr="000425EE" w:rsidRDefault="000E5B1E" w:rsidP="00201FF4">
      <w:pPr>
        <w:rPr>
          <w:rFonts w:ascii="Times New Roman" w:hAnsi="Times New Roman"/>
          <w:sz w:val="24"/>
          <w:u w:val="single"/>
        </w:rPr>
      </w:pPr>
      <w:r w:rsidRPr="000425EE">
        <w:rPr>
          <w:rFonts w:ascii="Times New Roman" w:hAnsi="Times New Roman"/>
          <w:sz w:val="24"/>
          <w:u w:val="single"/>
        </w:rPr>
        <w:t>Sihtrühm: Tööinspektsioon</w:t>
      </w:r>
    </w:p>
    <w:p w14:paraId="1CA33890" w14:textId="77777777" w:rsidR="000630EE" w:rsidRPr="000425EE" w:rsidRDefault="000630EE" w:rsidP="00201FF4">
      <w:pPr>
        <w:rPr>
          <w:rFonts w:ascii="Times New Roman" w:hAnsi="Times New Roman"/>
          <w:b/>
          <w:bCs/>
          <w:sz w:val="24"/>
          <w:u w:val="single"/>
        </w:rPr>
      </w:pPr>
    </w:p>
    <w:p w14:paraId="2E9E1C83" w14:textId="7DBAE237" w:rsidR="0086075E" w:rsidRPr="000425EE" w:rsidRDefault="005D5C3E" w:rsidP="00201FF4">
      <w:pPr>
        <w:rPr>
          <w:rFonts w:ascii="Times New Roman" w:hAnsi="Times New Roman"/>
          <w:sz w:val="24"/>
        </w:rPr>
      </w:pPr>
      <w:r w:rsidRPr="000425EE">
        <w:rPr>
          <w:rFonts w:ascii="Times New Roman" w:hAnsi="Times New Roman"/>
          <w:sz w:val="24"/>
        </w:rPr>
        <w:t xml:space="preserve">2023. aasta jooksul läks Tööinspektsiooni andmetel </w:t>
      </w:r>
      <w:r w:rsidR="00B87478" w:rsidRPr="000425EE">
        <w:rPr>
          <w:rFonts w:ascii="Times New Roman" w:hAnsi="Times New Roman"/>
          <w:sz w:val="24"/>
        </w:rPr>
        <w:t xml:space="preserve">7‒12-aastaseid lapsi </w:t>
      </w:r>
      <w:r w:rsidRPr="000425EE">
        <w:rPr>
          <w:rFonts w:ascii="Times New Roman" w:hAnsi="Times New Roman"/>
          <w:sz w:val="24"/>
        </w:rPr>
        <w:t xml:space="preserve">tööle 246. Kõikide tööle soovijate töötingimused vastasid seaduses sätestatule, mistõttu ühtegi keelduvat otsust ei olnud vaja </w:t>
      </w:r>
      <w:r w:rsidR="00711F9E" w:rsidRPr="000425EE">
        <w:rPr>
          <w:rFonts w:ascii="Times New Roman" w:hAnsi="Times New Roman"/>
          <w:sz w:val="24"/>
        </w:rPr>
        <w:t>teha</w:t>
      </w:r>
      <w:r w:rsidRPr="000425EE">
        <w:rPr>
          <w:rStyle w:val="FootnoteReference"/>
          <w:rFonts w:ascii="Times New Roman" w:eastAsiaTheme="majorEastAsia" w:hAnsi="Times New Roman"/>
          <w:sz w:val="24"/>
        </w:rPr>
        <w:footnoteReference w:id="18"/>
      </w:r>
      <w:r w:rsidRPr="000425EE">
        <w:rPr>
          <w:rFonts w:ascii="Times New Roman" w:hAnsi="Times New Roman"/>
          <w:sz w:val="24"/>
        </w:rPr>
        <w:t xml:space="preserve">. </w:t>
      </w:r>
      <w:r w:rsidR="00B73C51" w:rsidRPr="000425EE">
        <w:rPr>
          <w:rFonts w:ascii="Times New Roman" w:hAnsi="Times New Roman"/>
          <w:sz w:val="24"/>
        </w:rPr>
        <w:t>Tööinspektsiooni antava loa menetlemine o</w:t>
      </w:r>
      <w:r w:rsidR="0013480E" w:rsidRPr="000425EE">
        <w:rPr>
          <w:rFonts w:ascii="Times New Roman" w:hAnsi="Times New Roman"/>
          <w:sz w:val="24"/>
        </w:rPr>
        <w:t xml:space="preserve">n </w:t>
      </w:r>
      <w:r w:rsidR="00EC6902">
        <w:rPr>
          <w:rFonts w:ascii="Times New Roman" w:hAnsi="Times New Roman"/>
          <w:sz w:val="24"/>
        </w:rPr>
        <w:t>praegu</w:t>
      </w:r>
      <w:r w:rsidR="00B1484C" w:rsidRPr="000425EE">
        <w:rPr>
          <w:rFonts w:ascii="Times New Roman" w:hAnsi="Times New Roman"/>
          <w:sz w:val="24"/>
        </w:rPr>
        <w:t xml:space="preserve"> </w:t>
      </w:r>
      <w:r w:rsidR="0013480E" w:rsidRPr="000425EE">
        <w:rPr>
          <w:rFonts w:ascii="Times New Roman" w:hAnsi="Times New Roman"/>
          <w:sz w:val="24"/>
        </w:rPr>
        <w:t xml:space="preserve">ühe </w:t>
      </w:r>
      <w:r w:rsidR="00B73C51" w:rsidRPr="000425EE">
        <w:rPr>
          <w:rFonts w:ascii="Times New Roman" w:hAnsi="Times New Roman"/>
          <w:sz w:val="24"/>
        </w:rPr>
        <w:t>tööinspektori</w:t>
      </w:r>
      <w:r w:rsidR="0013480E" w:rsidRPr="000425EE">
        <w:rPr>
          <w:rFonts w:ascii="Times New Roman" w:hAnsi="Times New Roman"/>
          <w:sz w:val="24"/>
        </w:rPr>
        <w:t xml:space="preserve"> vastutusala</w:t>
      </w:r>
      <w:r w:rsidR="00B73C51" w:rsidRPr="000425EE">
        <w:rPr>
          <w:rFonts w:ascii="Times New Roman" w:hAnsi="Times New Roman"/>
          <w:sz w:val="24"/>
        </w:rPr>
        <w:t>s</w:t>
      </w:r>
      <w:r w:rsidR="0013480E" w:rsidRPr="000425EE">
        <w:rPr>
          <w:rFonts w:ascii="Times New Roman" w:hAnsi="Times New Roman"/>
          <w:sz w:val="24"/>
        </w:rPr>
        <w:t xml:space="preserve">. 7–12-aastaste tööle lubamisele eelneva kontrolli kohta on </w:t>
      </w:r>
      <w:r w:rsidR="00B1484C" w:rsidRPr="000425EE">
        <w:rPr>
          <w:rFonts w:ascii="Times New Roman" w:hAnsi="Times New Roman"/>
          <w:sz w:val="24"/>
        </w:rPr>
        <w:t xml:space="preserve">veel </w:t>
      </w:r>
      <w:r w:rsidR="0013480E" w:rsidRPr="000425EE">
        <w:rPr>
          <w:rFonts w:ascii="Times New Roman" w:hAnsi="Times New Roman"/>
          <w:sz w:val="24"/>
        </w:rPr>
        <w:t xml:space="preserve">teadmised kahel Tööinspektsiooni järelevalveametnikul, kes täidavad seda ülesannet vastutava ametniku äraoleku korral. </w:t>
      </w:r>
      <w:r w:rsidRPr="000425EE">
        <w:rPr>
          <w:rFonts w:ascii="Times New Roman" w:hAnsi="Times New Roman"/>
          <w:sz w:val="24"/>
        </w:rPr>
        <w:t xml:space="preserve">Loamenetluse tähtaja lühendamine </w:t>
      </w:r>
      <w:r w:rsidR="00856632" w:rsidRPr="000425EE">
        <w:rPr>
          <w:rFonts w:ascii="Times New Roman" w:hAnsi="Times New Roman"/>
          <w:sz w:val="24"/>
        </w:rPr>
        <w:t>kümnelt</w:t>
      </w:r>
      <w:r w:rsidRPr="000425EE">
        <w:rPr>
          <w:rFonts w:ascii="Times New Roman" w:hAnsi="Times New Roman"/>
          <w:sz w:val="24"/>
        </w:rPr>
        <w:t xml:space="preserve"> tööpäevalt </w:t>
      </w:r>
      <w:r w:rsidR="00E44A4A" w:rsidRPr="000425EE">
        <w:rPr>
          <w:rFonts w:ascii="Times New Roman" w:hAnsi="Times New Roman"/>
          <w:sz w:val="24"/>
        </w:rPr>
        <w:t>kahele</w:t>
      </w:r>
      <w:r w:rsidRPr="000425EE">
        <w:rPr>
          <w:rFonts w:ascii="Times New Roman" w:hAnsi="Times New Roman"/>
          <w:sz w:val="24"/>
        </w:rPr>
        <w:t xml:space="preserve"> vähendab </w:t>
      </w:r>
      <w:r w:rsidR="00A517EB" w:rsidRPr="000425EE">
        <w:rPr>
          <w:rFonts w:ascii="Times New Roman" w:hAnsi="Times New Roman"/>
          <w:sz w:val="24"/>
        </w:rPr>
        <w:t xml:space="preserve">alaealise tööle lubamise </w:t>
      </w:r>
      <w:r w:rsidRPr="000425EE">
        <w:rPr>
          <w:rFonts w:ascii="Times New Roman" w:hAnsi="Times New Roman"/>
          <w:sz w:val="24"/>
        </w:rPr>
        <w:t>otsuse tegemise aega</w:t>
      </w:r>
      <w:r w:rsidR="0079463E" w:rsidRPr="000425EE">
        <w:rPr>
          <w:rFonts w:ascii="Times New Roman" w:hAnsi="Times New Roman"/>
          <w:sz w:val="24"/>
        </w:rPr>
        <w:t xml:space="preserve">, mis võib </w:t>
      </w:r>
      <w:r w:rsidR="00D306A6" w:rsidRPr="000425EE">
        <w:rPr>
          <w:rFonts w:ascii="Times New Roman" w:hAnsi="Times New Roman"/>
          <w:sz w:val="24"/>
        </w:rPr>
        <w:t xml:space="preserve">muuta </w:t>
      </w:r>
      <w:r w:rsidR="00DC61EE" w:rsidRPr="000425EE">
        <w:rPr>
          <w:rFonts w:ascii="Times New Roman" w:hAnsi="Times New Roman"/>
          <w:sz w:val="24"/>
        </w:rPr>
        <w:t>T</w:t>
      </w:r>
      <w:r w:rsidR="00D306A6" w:rsidRPr="000425EE">
        <w:rPr>
          <w:rFonts w:ascii="Times New Roman" w:hAnsi="Times New Roman"/>
          <w:sz w:val="24"/>
        </w:rPr>
        <w:t xml:space="preserve">ööinspektsiooni senise töökorralduse ja planeerimise keerulisemaks, seda eriti puhkuste perioodil või töötajate haigestumise korral. </w:t>
      </w:r>
      <w:r w:rsidR="008915D4" w:rsidRPr="000425EE">
        <w:rPr>
          <w:rFonts w:ascii="Times New Roman" w:hAnsi="Times New Roman"/>
          <w:sz w:val="24"/>
        </w:rPr>
        <w:t>Seega n</w:t>
      </w:r>
      <w:r w:rsidR="00CC589F" w:rsidRPr="000425EE">
        <w:rPr>
          <w:rFonts w:ascii="Times New Roman" w:hAnsi="Times New Roman"/>
          <w:sz w:val="24"/>
        </w:rPr>
        <w:t>õuab muudatus Tööinspektsioonilt kohanemistegevusi</w:t>
      </w:r>
      <w:r w:rsidR="004458A8" w:rsidRPr="000425EE">
        <w:rPr>
          <w:rFonts w:ascii="Times New Roman" w:hAnsi="Times New Roman"/>
          <w:sz w:val="24"/>
        </w:rPr>
        <w:t>, et töö</w:t>
      </w:r>
      <w:r w:rsidR="00872185" w:rsidRPr="000425EE">
        <w:rPr>
          <w:rFonts w:ascii="Times New Roman" w:hAnsi="Times New Roman"/>
          <w:sz w:val="24"/>
        </w:rPr>
        <w:t xml:space="preserve">aja planeerimine </w:t>
      </w:r>
      <w:r w:rsidR="004458A8" w:rsidRPr="000425EE">
        <w:rPr>
          <w:rFonts w:ascii="Times New Roman" w:hAnsi="Times New Roman"/>
          <w:sz w:val="24"/>
        </w:rPr>
        <w:t>kohandada uuele korrale vastavaks</w:t>
      </w:r>
      <w:r w:rsidR="00D745EF" w:rsidRPr="000425EE">
        <w:rPr>
          <w:rFonts w:ascii="Times New Roman" w:hAnsi="Times New Roman"/>
          <w:sz w:val="24"/>
        </w:rPr>
        <w:t>. Taotluste arv on siiski väike</w:t>
      </w:r>
      <w:r w:rsidR="007A75E2" w:rsidRPr="000425EE">
        <w:rPr>
          <w:rFonts w:ascii="Times New Roman" w:hAnsi="Times New Roman"/>
          <w:sz w:val="24"/>
        </w:rPr>
        <w:t xml:space="preserve"> (115 taotlus</w:t>
      </w:r>
      <w:r w:rsidR="006C3DA8" w:rsidRPr="000425EE">
        <w:rPr>
          <w:rFonts w:ascii="Times New Roman" w:hAnsi="Times New Roman"/>
          <w:sz w:val="24"/>
        </w:rPr>
        <w:t>t</w:t>
      </w:r>
      <w:r w:rsidR="007A75E2" w:rsidRPr="000425EE">
        <w:rPr>
          <w:rFonts w:ascii="Times New Roman" w:hAnsi="Times New Roman"/>
          <w:sz w:val="24"/>
        </w:rPr>
        <w:t xml:space="preserve"> 2023. a</w:t>
      </w:r>
      <w:r w:rsidR="00460C86" w:rsidRPr="000425EE">
        <w:rPr>
          <w:rFonts w:ascii="Times New Roman" w:hAnsi="Times New Roman"/>
          <w:sz w:val="24"/>
        </w:rPr>
        <w:t>astal</w:t>
      </w:r>
      <w:r w:rsidR="007A75E2" w:rsidRPr="000425EE">
        <w:rPr>
          <w:rFonts w:ascii="Times New Roman" w:hAnsi="Times New Roman"/>
          <w:sz w:val="24"/>
        </w:rPr>
        <w:t xml:space="preserve"> ning 88 taotlust 2024. a</w:t>
      </w:r>
      <w:r w:rsidR="00460C86" w:rsidRPr="000425EE">
        <w:rPr>
          <w:rFonts w:ascii="Times New Roman" w:hAnsi="Times New Roman"/>
          <w:sz w:val="24"/>
        </w:rPr>
        <w:t>astal</w:t>
      </w:r>
      <w:r w:rsidR="007A75E2" w:rsidRPr="000425EE">
        <w:rPr>
          <w:rFonts w:ascii="Times New Roman" w:hAnsi="Times New Roman"/>
          <w:sz w:val="24"/>
        </w:rPr>
        <w:t>)</w:t>
      </w:r>
      <w:r w:rsidR="006C3DA8" w:rsidRPr="000425EE">
        <w:rPr>
          <w:rFonts w:ascii="Times New Roman" w:hAnsi="Times New Roman"/>
          <w:sz w:val="24"/>
        </w:rPr>
        <w:t xml:space="preserve">, </w:t>
      </w:r>
      <w:r w:rsidR="007A75E2" w:rsidRPr="000425EE">
        <w:rPr>
          <w:rFonts w:ascii="Times New Roman" w:hAnsi="Times New Roman"/>
          <w:sz w:val="24"/>
        </w:rPr>
        <w:t>üldju</w:t>
      </w:r>
      <w:r w:rsidR="00D745EF" w:rsidRPr="000425EE">
        <w:rPr>
          <w:rFonts w:ascii="Times New Roman" w:hAnsi="Times New Roman"/>
          <w:sz w:val="24"/>
        </w:rPr>
        <w:t>hul koondunud suve-eelsesse perioodi</w:t>
      </w:r>
      <w:r w:rsidR="007A1B52" w:rsidRPr="000425EE">
        <w:rPr>
          <w:rFonts w:ascii="Times New Roman" w:hAnsi="Times New Roman"/>
          <w:sz w:val="24"/>
        </w:rPr>
        <w:t xml:space="preserve"> (valdav </w:t>
      </w:r>
      <w:r w:rsidR="00711F9E" w:rsidRPr="000425EE">
        <w:rPr>
          <w:rFonts w:ascii="Times New Roman" w:hAnsi="Times New Roman"/>
          <w:sz w:val="24"/>
        </w:rPr>
        <w:t xml:space="preserve">osa </w:t>
      </w:r>
      <w:r w:rsidR="007A1B52" w:rsidRPr="000425EE">
        <w:rPr>
          <w:rFonts w:ascii="Times New Roman" w:hAnsi="Times New Roman"/>
          <w:sz w:val="24"/>
        </w:rPr>
        <w:t xml:space="preserve">taotlusi on seotud suvemalevatega) ning </w:t>
      </w:r>
      <w:r w:rsidR="0026643C" w:rsidRPr="000425EE">
        <w:rPr>
          <w:rFonts w:ascii="Times New Roman" w:hAnsi="Times New Roman"/>
          <w:sz w:val="24"/>
        </w:rPr>
        <w:t>loamenetluse protsess</w:t>
      </w:r>
      <w:r w:rsidR="00872185" w:rsidRPr="000425EE">
        <w:rPr>
          <w:rFonts w:ascii="Times New Roman" w:hAnsi="Times New Roman"/>
          <w:sz w:val="24"/>
        </w:rPr>
        <w:t xml:space="preserve"> on Tööinspektsioonil välja töötatud. </w:t>
      </w:r>
      <w:r w:rsidRPr="000425EE">
        <w:rPr>
          <w:rFonts w:ascii="Times New Roman" w:hAnsi="Times New Roman"/>
          <w:sz w:val="24"/>
        </w:rPr>
        <w:t xml:space="preserve">Lühem </w:t>
      </w:r>
      <w:r w:rsidR="00973DC4" w:rsidRPr="000425EE">
        <w:rPr>
          <w:rFonts w:ascii="Times New Roman" w:hAnsi="Times New Roman"/>
          <w:sz w:val="24"/>
        </w:rPr>
        <w:t>menetlus</w:t>
      </w:r>
      <w:r w:rsidRPr="000425EE">
        <w:rPr>
          <w:rFonts w:ascii="Times New Roman" w:hAnsi="Times New Roman"/>
          <w:sz w:val="24"/>
        </w:rPr>
        <w:t xml:space="preserve">tähtaeg parandab tööandjate jaoks menetluse kiirust ja </w:t>
      </w:r>
      <w:r w:rsidR="00D71A50" w:rsidRPr="000425EE">
        <w:rPr>
          <w:rFonts w:ascii="Times New Roman" w:hAnsi="Times New Roman"/>
          <w:sz w:val="24"/>
        </w:rPr>
        <w:t xml:space="preserve">suurendab </w:t>
      </w:r>
      <w:r w:rsidRPr="000425EE">
        <w:rPr>
          <w:rFonts w:ascii="Times New Roman" w:hAnsi="Times New Roman"/>
          <w:sz w:val="24"/>
        </w:rPr>
        <w:t>teenuse kasutajate rahulolu.</w:t>
      </w:r>
    </w:p>
    <w:bookmarkEnd w:id="36"/>
    <w:p w14:paraId="3F146D62" w14:textId="77777777" w:rsidR="00D8779E" w:rsidRPr="000425EE" w:rsidRDefault="00D8779E" w:rsidP="00201FF4">
      <w:pPr>
        <w:rPr>
          <w:rFonts w:ascii="Times New Roman" w:hAnsi="Times New Roman"/>
          <w:sz w:val="24"/>
        </w:rPr>
      </w:pPr>
    </w:p>
    <w:p w14:paraId="40B1029B" w14:textId="2B0F95C4" w:rsidR="00806E19" w:rsidRPr="000425EE" w:rsidRDefault="00806E19" w:rsidP="00201FF4">
      <w:pPr>
        <w:rPr>
          <w:rFonts w:ascii="Times New Roman" w:hAnsi="Times New Roman"/>
          <w:sz w:val="24"/>
          <w:u w:val="single"/>
        </w:rPr>
      </w:pPr>
      <w:r w:rsidRPr="000425EE">
        <w:rPr>
          <w:rFonts w:ascii="Times New Roman" w:hAnsi="Times New Roman"/>
          <w:sz w:val="24"/>
          <w:u w:val="single"/>
        </w:rPr>
        <w:t>Sihtrühm: Sotsiaalkindlustusamet</w:t>
      </w:r>
    </w:p>
    <w:p w14:paraId="08777AAB" w14:textId="77777777" w:rsidR="00806E19" w:rsidRPr="000425EE" w:rsidRDefault="00806E19" w:rsidP="00201FF4">
      <w:pPr>
        <w:rPr>
          <w:rFonts w:ascii="Times New Roman" w:hAnsi="Times New Roman"/>
          <w:sz w:val="24"/>
        </w:rPr>
      </w:pPr>
    </w:p>
    <w:p w14:paraId="5A342A37" w14:textId="1F4E7358" w:rsidR="006C3DA8" w:rsidRPr="000425EE" w:rsidRDefault="0069208F" w:rsidP="00201FF4">
      <w:pPr>
        <w:rPr>
          <w:rFonts w:ascii="Times New Roman" w:hAnsi="Times New Roman"/>
          <w:sz w:val="24"/>
        </w:rPr>
      </w:pPr>
      <w:r w:rsidRPr="000425EE">
        <w:rPr>
          <w:rFonts w:ascii="Times New Roman" w:hAnsi="Times New Roman"/>
          <w:sz w:val="24"/>
        </w:rPr>
        <w:t>Eelnõukohaste muudatuste jõustumisel ei pea riik enam alaealise töötaja puhul riigieelarvest hüvitama tööandjale 28 kalendripäeva</w:t>
      </w:r>
      <w:r w:rsidR="00D71A50" w:rsidRPr="000425EE">
        <w:rPr>
          <w:rFonts w:ascii="Times New Roman" w:hAnsi="Times New Roman"/>
          <w:sz w:val="24"/>
        </w:rPr>
        <w:t xml:space="preserve"> pikku</w:t>
      </w:r>
      <w:r w:rsidRPr="000425EE">
        <w:rPr>
          <w:rFonts w:ascii="Times New Roman" w:hAnsi="Times New Roman"/>
          <w:sz w:val="24"/>
        </w:rPr>
        <w:t xml:space="preserve">st põhipuhkust ületava osa eest töötajale tasutud puhkusetasu, </w:t>
      </w:r>
      <w:r w:rsidR="00D71A50" w:rsidRPr="000425EE">
        <w:rPr>
          <w:rFonts w:ascii="Times New Roman" w:hAnsi="Times New Roman"/>
          <w:sz w:val="24"/>
        </w:rPr>
        <w:t>s</w:t>
      </w:r>
      <w:r w:rsidRPr="000425EE">
        <w:rPr>
          <w:rFonts w:ascii="Times New Roman" w:hAnsi="Times New Roman"/>
          <w:sz w:val="24"/>
        </w:rPr>
        <w:t>e</w:t>
      </w:r>
      <w:r w:rsidR="00D71A50" w:rsidRPr="000425EE">
        <w:rPr>
          <w:rFonts w:ascii="Times New Roman" w:hAnsi="Times New Roman"/>
          <w:sz w:val="24"/>
        </w:rPr>
        <w:t>s</w:t>
      </w:r>
      <w:r w:rsidRPr="000425EE">
        <w:rPr>
          <w:rFonts w:ascii="Times New Roman" w:hAnsi="Times New Roman"/>
          <w:sz w:val="24"/>
        </w:rPr>
        <w:t>t alaealise töötaja iga-aasta</w:t>
      </w:r>
      <w:r w:rsidR="00D71A50" w:rsidRPr="000425EE">
        <w:rPr>
          <w:rFonts w:ascii="Times New Roman" w:hAnsi="Times New Roman"/>
          <w:sz w:val="24"/>
        </w:rPr>
        <w:t>n</w:t>
      </w:r>
      <w:r w:rsidRPr="000425EE">
        <w:rPr>
          <w:rFonts w:ascii="Times New Roman" w:hAnsi="Times New Roman"/>
          <w:sz w:val="24"/>
        </w:rPr>
        <w:t>e põhipuhkus lüheneb 28 kalendripäevale aastas. Osalise või puuduva töövõimega töötaja või alaealise töötaja pikendatud iga-aastase põhipuhkuse (</w:t>
      </w:r>
      <w:r w:rsidR="00D71A50" w:rsidRPr="000425EE">
        <w:rPr>
          <w:rFonts w:ascii="Times New Roman" w:hAnsi="Times New Roman"/>
          <w:sz w:val="24"/>
        </w:rPr>
        <w:t>seits</w:t>
      </w:r>
      <w:r w:rsidR="00A94F90" w:rsidRPr="000425EE">
        <w:rPr>
          <w:rFonts w:ascii="Times New Roman" w:hAnsi="Times New Roman"/>
          <w:sz w:val="24"/>
        </w:rPr>
        <w:t>m</w:t>
      </w:r>
      <w:r w:rsidR="00D71A50" w:rsidRPr="000425EE">
        <w:rPr>
          <w:rFonts w:ascii="Times New Roman" w:hAnsi="Times New Roman"/>
          <w:sz w:val="24"/>
        </w:rPr>
        <w:t>e</w:t>
      </w:r>
      <w:r w:rsidRPr="000425EE">
        <w:rPr>
          <w:rFonts w:ascii="Times New Roman" w:hAnsi="Times New Roman"/>
          <w:sz w:val="24"/>
        </w:rPr>
        <w:t xml:space="preserve"> </w:t>
      </w:r>
      <w:r w:rsidR="00D71A50" w:rsidRPr="000425EE">
        <w:rPr>
          <w:rFonts w:ascii="Times New Roman" w:hAnsi="Times New Roman"/>
          <w:sz w:val="24"/>
        </w:rPr>
        <w:t xml:space="preserve">lisanduva </w:t>
      </w:r>
      <w:r w:rsidRPr="000425EE">
        <w:rPr>
          <w:rFonts w:ascii="Times New Roman" w:hAnsi="Times New Roman"/>
          <w:sz w:val="24"/>
        </w:rPr>
        <w:t>kalendripäeva) eest ette nähtud puhkusetasu hüvitis on eraldiseisev hüvitise liik S</w:t>
      </w:r>
      <w:r w:rsidR="00B119C0" w:rsidRPr="000425EE">
        <w:rPr>
          <w:rFonts w:ascii="Times New Roman" w:hAnsi="Times New Roman"/>
          <w:sz w:val="24"/>
        </w:rPr>
        <w:t xml:space="preserve">KA </w:t>
      </w:r>
      <w:r w:rsidRPr="000425EE">
        <w:rPr>
          <w:rFonts w:ascii="Times New Roman" w:hAnsi="Times New Roman"/>
          <w:sz w:val="24"/>
        </w:rPr>
        <w:t>menetletavate väljamaksete hulgas. Kavandatud muudatuste jõustumise</w:t>
      </w:r>
      <w:r w:rsidR="00546F25" w:rsidRPr="000425EE">
        <w:rPr>
          <w:rFonts w:ascii="Times New Roman" w:hAnsi="Times New Roman"/>
          <w:sz w:val="24"/>
        </w:rPr>
        <w:t xml:space="preserve"> korra</w:t>
      </w:r>
      <w:r w:rsidRPr="000425EE">
        <w:rPr>
          <w:rFonts w:ascii="Times New Roman" w:hAnsi="Times New Roman"/>
          <w:sz w:val="24"/>
        </w:rPr>
        <w:t>l ei pea S</w:t>
      </w:r>
      <w:r w:rsidR="00B119C0" w:rsidRPr="000425EE">
        <w:rPr>
          <w:rFonts w:ascii="Times New Roman" w:hAnsi="Times New Roman"/>
          <w:sz w:val="24"/>
        </w:rPr>
        <w:t>KA</w:t>
      </w:r>
      <w:r w:rsidRPr="000425EE">
        <w:rPr>
          <w:rFonts w:ascii="Times New Roman" w:hAnsi="Times New Roman"/>
          <w:sz w:val="24"/>
        </w:rPr>
        <w:t xml:space="preserve"> enam menetlema alaealiste töötajate põhipuhkuse hüvitisi 28 kalendripäeva</w:t>
      </w:r>
      <w:r w:rsidR="00546F25" w:rsidRPr="000425EE">
        <w:rPr>
          <w:rFonts w:ascii="Times New Roman" w:hAnsi="Times New Roman"/>
          <w:sz w:val="24"/>
        </w:rPr>
        <w:t xml:space="preserve"> pikku</w:t>
      </w:r>
      <w:r w:rsidRPr="000425EE">
        <w:rPr>
          <w:rFonts w:ascii="Times New Roman" w:hAnsi="Times New Roman"/>
          <w:sz w:val="24"/>
        </w:rPr>
        <w:t>st põhipuhkust ületava osa eest. 2024. aastal oli S</w:t>
      </w:r>
      <w:r w:rsidR="00B119C0" w:rsidRPr="000425EE">
        <w:rPr>
          <w:rFonts w:ascii="Times New Roman" w:hAnsi="Times New Roman"/>
          <w:sz w:val="24"/>
        </w:rPr>
        <w:t xml:space="preserve">KA </w:t>
      </w:r>
      <w:r w:rsidRPr="000425EE">
        <w:rPr>
          <w:rFonts w:ascii="Times New Roman" w:hAnsi="Times New Roman"/>
          <w:sz w:val="24"/>
        </w:rPr>
        <w:t>andmetel hüvitise saajate arv 2180 alaealist 302 ettevõttest. Riigieelarve kulu oli 65 400 eurot. S</w:t>
      </w:r>
      <w:r w:rsidR="00B119C0" w:rsidRPr="000425EE">
        <w:rPr>
          <w:rFonts w:ascii="Times New Roman" w:hAnsi="Times New Roman"/>
          <w:sz w:val="24"/>
        </w:rPr>
        <w:t>KA</w:t>
      </w:r>
      <w:r w:rsidRPr="000425EE">
        <w:rPr>
          <w:rFonts w:ascii="Times New Roman" w:hAnsi="Times New Roman"/>
          <w:sz w:val="24"/>
        </w:rPr>
        <w:t xml:space="preserve"> toetuste ja hüvitiste koguportfelliga võrreldes (S</w:t>
      </w:r>
      <w:r w:rsidR="00B119C0" w:rsidRPr="000425EE">
        <w:rPr>
          <w:rFonts w:ascii="Times New Roman" w:hAnsi="Times New Roman"/>
          <w:sz w:val="24"/>
        </w:rPr>
        <w:t>KA</w:t>
      </w:r>
      <w:r w:rsidRPr="000425EE">
        <w:rPr>
          <w:rFonts w:ascii="Times New Roman" w:hAnsi="Times New Roman"/>
          <w:sz w:val="24"/>
        </w:rPr>
        <w:t xml:space="preserve"> 2024. aasta eelarve oli 4,47 miljardit eurot) on tegu väikesemahulise meetmega. S</w:t>
      </w:r>
      <w:r w:rsidR="00B119C0" w:rsidRPr="000425EE">
        <w:rPr>
          <w:rFonts w:ascii="Times New Roman" w:hAnsi="Times New Roman"/>
          <w:sz w:val="24"/>
        </w:rPr>
        <w:t>KA</w:t>
      </w:r>
      <w:r w:rsidRPr="000425EE">
        <w:rPr>
          <w:rFonts w:ascii="Times New Roman" w:hAnsi="Times New Roman"/>
          <w:sz w:val="24"/>
        </w:rPr>
        <w:t xml:space="preserve"> teenuste portfell muutub küll lihtsamaks, kuid töökoormuse vähenemine on marginaalne ning mõju ulatus ja sagedus S</w:t>
      </w:r>
      <w:r w:rsidR="00B119C0" w:rsidRPr="000425EE">
        <w:rPr>
          <w:rFonts w:ascii="Times New Roman" w:hAnsi="Times New Roman"/>
          <w:sz w:val="24"/>
        </w:rPr>
        <w:t>KA-le</w:t>
      </w:r>
      <w:r w:rsidRPr="000425EE">
        <w:rPr>
          <w:rFonts w:ascii="Times New Roman" w:hAnsi="Times New Roman"/>
          <w:sz w:val="24"/>
        </w:rPr>
        <w:t xml:space="preserve"> väikesed. Ebasoovitava mõju</w:t>
      </w:r>
      <w:r w:rsidR="00712EAB" w:rsidRPr="000425EE">
        <w:rPr>
          <w:rFonts w:ascii="Times New Roman" w:hAnsi="Times New Roman"/>
          <w:sz w:val="24"/>
        </w:rPr>
        <w:t>na</w:t>
      </w:r>
      <w:r w:rsidRPr="000425EE">
        <w:rPr>
          <w:rFonts w:ascii="Times New Roman" w:hAnsi="Times New Roman"/>
          <w:sz w:val="24"/>
        </w:rPr>
        <w:t xml:space="preserve"> </w:t>
      </w:r>
      <w:r w:rsidR="00712EAB" w:rsidRPr="000425EE">
        <w:rPr>
          <w:rFonts w:ascii="Times New Roman" w:hAnsi="Times New Roman"/>
          <w:sz w:val="24"/>
        </w:rPr>
        <w:t xml:space="preserve">võib kaasneda </w:t>
      </w:r>
      <w:r w:rsidRPr="000425EE">
        <w:rPr>
          <w:rFonts w:ascii="Times New Roman" w:hAnsi="Times New Roman"/>
          <w:sz w:val="24"/>
        </w:rPr>
        <w:t>risk</w:t>
      </w:r>
      <w:r w:rsidR="00712EAB" w:rsidRPr="000425EE">
        <w:rPr>
          <w:rFonts w:ascii="Times New Roman" w:hAnsi="Times New Roman"/>
          <w:sz w:val="24"/>
        </w:rPr>
        <w:t xml:space="preserve">, et </w:t>
      </w:r>
      <w:r w:rsidRPr="000425EE">
        <w:rPr>
          <w:rFonts w:ascii="Times New Roman" w:hAnsi="Times New Roman"/>
          <w:sz w:val="24"/>
        </w:rPr>
        <w:t>teenuse muutumi</w:t>
      </w:r>
      <w:r w:rsidR="004D2090" w:rsidRPr="000425EE">
        <w:rPr>
          <w:rFonts w:ascii="Times New Roman" w:hAnsi="Times New Roman"/>
          <w:sz w:val="24"/>
        </w:rPr>
        <w:t>ne põhjustab</w:t>
      </w:r>
      <w:r w:rsidRPr="000425EE">
        <w:rPr>
          <w:rFonts w:ascii="Times New Roman" w:hAnsi="Times New Roman"/>
          <w:sz w:val="24"/>
        </w:rPr>
        <w:t xml:space="preserve"> tööandjate seas</w:t>
      </w:r>
      <w:r w:rsidR="004D2090" w:rsidRPr="000425EE">
        <w:rPr>
          <w:rFonts w:ascii="Times New Roman" w:hAnsi="Times New Roman"/>
          <w:sz w:val="24"/>
        </w:rPr>
        <w:t xml:space="preserve"> segadust</w:t>
      </w:r>
      <w:r w:rsidRPr="000425EE">
        <w:rPr>
          <w:rFonts w:ascii="Times New Roman" w:hAnsi="Times New Roman"/>
          <w:sz w:val="24"/>
        </w:rPr>
        <w:t>, kuid see on ajutine ning muutunud seadusega aitab kohaneda teavitamine.</w:t>
      </w:r>
    </w:p>
    <w:bookmarkEnd w:id="19"/>
    <w:p w14:paraId="2390D3C4" w14:textId="77777777" w:rsidR="005B3153" w:rsidRPr="000425EE" w:rsidRDefault="005B3153" w:rsidP="00201FF4">
      <w:pPr>
        <w:rPr>
          <w:rFonts w:ascii="Times New Roman" w:hAnsi="Times New Roman"/>
          <w:sz w:val="24"/>
        </w:rPr>
      </w:pPr>
    </w:p>
    <w:p w14:paraId="4A174C90" w14:textId="77777777" w:rsidR="0086075E" w:rsidRPr="000425EE" w:rsidRDefault="0086075E" w:rsidP="00201FF4">
      <w:pPr>
        <w:pStyle w:val="ListParagraph"/>
        <w:ind w:left="0"/>
        <w:rPr>
          <w:rFonts w:ascii="Times New Roman" w:hAnsi="Times New Roman"/>
          <w:b/>
          <w:sz w:val="24"/>
        </w:rPr>
      </w:pPr>
      <w:r w:rsidRPr="000425EE">
        <w:rPr>
          <w:rFonts w:ascii="Times New Roman" w:hAnsi="Times New Roman"/>
          <w:b/>
          <w:sz w:val="24"/>
        </w:rPr>
        <w:t>7. Seaduse rakendamisega seotud riigi ja kohaliku omavalitsuse tegevused, eeldatavad kulud ja tulud</w:t>
      </w:r>
    </w:p>
    <w:p w14:paraId="61727022" w14:textId="77777777" w:rsidR="002738B3" w:rsidRPr="000425EE" w:rsidRDefault="002738B3" w:rsidP="00201FF4">
      <w:pPr>
        <w:pStyle w:val="ListParagraph"/>
        <w:ind w:left="0"/>
        <w:rPr>
          <w:rFonts w:ascii="Times New Roman" w:hAnsi="Times New Roman"/>
          <w:b/>
          <w:sz w:val="24"/>
        </w:rPr>
      </w:pPr>
    </w:p>
    <w:p w14:paraId="525B7B47" w14:textId="417B366D" w:rsidR="0066457A" w:rsidRPr="000425EE" w:rsidRDefault="0086075E" w:rsidP="00201FF4">
      <w:pPr>
        <w:tabs>
          <w:tab w:val="left" w:pos="1110"/>
        </w:tabs>
        <w:rPr>
          <w:rFonts w:ascii="Times New Roman" w:hAnsi="Times New Roman"/>
          <w:bCs/>
          <w:sz w:val="24"/>
        </w:rPr>
      </w:pPr>
      <w:r w:rsidRPr="000425EE">
        <w:rPr>
          <w:rFonts w:ascii="Times New Roman" w:hAnsi="Times New Roman"/>
          <w:bCs/>
          <w:sz w:val="24"/>
        </w:rPr>
        <w:t>Seaduse rakendamisega ei kaasne riigile ja kohalikule omavalitsusele tegevusi ega eeldatavaid kulusid.</w:t>
      </w:r>
    </w:p>
    <w:p w14:paraId="04096D47" w14:textId="77777777" w:rsidR="00392724" w:rsidRPr="000425EE" w:rsidRDefault="00392724" w:rsidP="00201FF4">
      <w:pPr>
        <w:tabs>
          <w:tab w:val="left" w:pos="1110"/>
        </w:tabs>
        <w:rPr>
          <w:rFonts w:ascii="Times New Roman" w:hAnsi="Times New Roman"/>
          <w:bCs/>
          <w:sz w:val="24"/>
        </w:rPr>
      </w:pPr>
    </w:p>
    <w:p w14:paraId="3B92FF2E" w14:textId="1E8780E7" w:rsidR="006A2FA5" w:rsidRPr="000425EE" w:rsidRDefault="000B5D92" w:rsidP="00201FF4">
      <w:pPr>
        <w:tabs>
          <w:tab w:val="left" w:pos="1110"/>
        </w:tabs>
        <w:rPr>
          <w:rFonts w:ascii="Times New Roman" w:hAnsi="Times New Roman"/>
          <w:sz w:val="24"/>
        </w:rPr>
      </w:pPr>
      <w:r w:rsidRPr="000425EE">
        <w:rPr>
          <w:rFonts w:ascii="Times New Roman" w:hAnsi="Times New Roman"/>
          <w:bCs/>
          <w:sz w:val="24"/>
        </w:rPr>
        <w:t>Kuna</w:t>
      </w:r>
      <w:r w:rsidR="0066457A" w:rsidRPr="000425EE">
        <w:rPr>
          <w:rFonts w:ascii="Times New Roman" w:hAnsi="Times New Roman"/>
          <w:bCs/>
          <w:sz w:val="24"/>
        </w:rPr>
        <w:t xml:space="preserve"> </w:t>
      </w:r>
      <w:r w:rsidR="000642C4">
        <w:rPr>
          <w:rFonts w:ascii="Times New Roman" w:hAnsi="Times New Roman"/>
          <w:bCs/>
          <w:sz w:val="24"/>
        </w:rPr>
        <w:t>seadusega</w:t>
      </w:r>
      <w:r w:rsidR="006A2FA5" w:rsidRPr="000425EE">
        <w:rPr>
          <w:rFonts w:ascii="Times New Roman" w:hAnsi="Times New Roman"/>
          <w:bCs/>
          <w:sz w:val="24"/>
        </w:rPr>
        <w:t xml:space="preserve"> tunnistatakse kehtetuks TLS-i § 56, mille tagajärjel lüheneb alaealise töötaja iga-aastane põhipuhkus </w:t>
      </w:r>
      <w:r w:rsidRPr="000425EE">
        <w:rPr>
          <w:rFonts w:ascii="Times New Roman" w:hAnsi="Times New Roman"/>
          <w:bCs/>
          <w:sz w:val="24"/>
        </w:rPr>
        <w:t>seitsme</w:t>
      </w:r>
      <w:r w:rsidR="006A2FA5" w:rsidRPr="000425EE">
        <w:rPr>
          <w:rFonts w:ascii="Times New Roman" w:hAnsi="Times New Roman"/>
          <w:bCs/>
          <w:sz w:val="24"/>
        </w:rPr>
        <w:t xml:space="preserve"> kalendripäeva võrra, ning muudetakse TLS-i § 66 lõiget 1, mille kohaselt</w:t>
      </w:r>
      <w:r w:rsidR="0066457A" w:rsidRPr="000425EE">
        <w:rPr>
          <w:rFonts w:ascii="Times New Roman" w:hAnsi="Times New Roman"/>
          <w:bCs/>
          <w:sz w:val="24"/>
        </w:rPr>
        <w:t xml:space="preserve"> makstakse edaspidi </w:t>
      </w:r>
      <w:r w:rsidR="0066457A" w:rsidRPr="000425EE">
        <w:rPr>
          <w:rFonts w:ascii="Times New Roman" w:hAnsi="Times New Roman"/>
          <w:sz w:val="24"/>
        </w:rPr>
        <w:t xml:space="preserve">tööandjale puhkusetasu hüvitist riigieelarvest </w:t>
      </w:r>
      <w:r w:rsidR="006A2FA5" w:rsidRPr="000425EE">
        <w:rPr>
          <w:rFonts w:ascii="Times New Roman" w:hAnsi="Times New Roman"/>
          <w:sz w:val="24"/>
        </w:rPr>
        <w:t>üksnes</w:t>
      </w:r>
      <w:r w:rsidR="0066457A" w:rsidRPr="000425EE">
        <w:rPr>
          <w:rFonts w:ascii="Times New Roman" w:hAnsi="Times New Roman"/>
          <w:sz w:val="24"/>
        </w:rPr>
        <w:t xml:space="preserve"> osalise või puuduva töövõimega töötaja</w:t>
      </w:r>
      <w:r w:rsidR="006A2FA5" w:rsidRPr="000425EE">
        <w:rPr>
          <w:rFonts w:ascii="Times New Roman" w:hAnsi="Times New Roman"/>
          <w:sz w:val="24"/>
        </w:rPr>
        <w:t xml:space="preserve"> eest,</w:t>
      </w:r>
      <w:r w:rsidR="0066457A" w:rsidRPr="000425EE">
        <w:rPr>
          <w:rFonts w:ascii="Times New Roman" w:hAnsi="Times New Roman"/>
          <w:sz w:val="24"/>
        </w:rPr>
        <w:t xml:space="preserve"> </w:t>
      </w:r>
      <w:r w:rsidR="006A2FA5" w:rsidRPr="000425EE">
        <w:rPr>
          <w:rFonts w:ascii="Times New Roman" w:hAnsi="Times New Roman"/>
          <w:sz w:val="24"/>
        </w:rPr>
        <w:t>suurenevad riigieelarve tulud</w:t>
      </w:r>
      <w:r w:rsidR="004E31CD" w:rsidRPr="000425EE">
        <w:rPr>
          <w:rFonts w:ascii="Times New Roman" w:hAnsi="Times New Roman"/>
          <w:sz w:val="24"/>
        </w:rPr>
        <w:t>,</w:t>
      </w:r>
      <w:r w:rsidR="006A2FA5" w:rsidRPr="000425EE">
        <w:rPr>
          <w:rFonts w:ascii="Times New Roman" w:hAnsi="Times New Roman"/>
          <w:sz w:val="24"/>
        </w:rPr>
        <w:t xml:space="preserve"> </w:t>
      </w:r>
      <w:r w:rsidR="004E31CD" w:rsidRPr="000425EE">
        <w:rPr>
          <w:rFonts w:ascii="Times New Roman" w:hAnsi="Times New Roman"/>
          <w:sz w:val="24"/>
        </w:rPr>
        <w:t>s</w:t>
      </w:r>
      <w:r w:rsidR="006A2FA5" w:rsidRPr="000425EE">
        <w:rPr>
          <w:rFonts w:ascii="Times New Roman" w:hAnsi="Times New Roman"/>
          <w:sz w:val="24"/>
        </w:rPr>
        <w:t>e</w:t>
      </w:r>
      <w:r w:rsidR="004E31CD" w:rsidRPr="000425EE">
        <w:rPr>
          <w:rFonts w:ascii="Times New Roman" w:hAnsi="Times New Roman"/>
          <w:sz w:val="24"/>
        </w:rPr>
        <w:t>s</w:t>
      </w:r>
      <w:r w:rsidR="006A2FA5" w:rsidRPr="000425EE">
        <w:rPr>
          <w:rFonts w:ascii="Times New Roman" w:hAnsi="Times New Roman"/>
          <w:sz w:val="24"/>
        </w:rPr>
        <w:t xml:space="preserve">t riik ei pea enam hüvitama </w:t>
      </w:r>
      <w:r w:rsidR="00CF41AB" w:rsidRPr="000425EE">
        <w:rPr>
          <w:rFonts w:ascii="Times New Roman" w:hAnsi="Times New Roman"/>
          <w:sz w:val="24"/>
        </w:rPr>
        <w:t xml:space="preserve">riigieelarvest </w:t>
      </w:r>
      <w:r w:rsidR="006A2FA5" w:rsidRPr="000425EE">
        <w:rPr>
          <w:rFonts w:ascii="Times New Roman" w:hAnsi="Times New Roman"/>
          <w:sz w:val="24"/>
        </w:rPr>
        <w:t>tööandjale 28 kalendripäeva</w:t>
      </w:r>
      <w:r w:rsidR="00781D6A" w:rsidRPr="000425EE">
        <w:rPr>
          <w:rFonts w:ascii="Times New Roman" w:hAnsi="Times New Roman"/>
          <w:sz w:val="24"/>
        </w:rPr>
        <w:t xml:space="preserve"> pikku</w:t>
      </w:r>
      <w:r w:rsidR="006A2FA5" w:rsidRPr="000425EE">
        <w:rPr>
          <w:rFonts w:ascii="Times New Roman" w:hAnsi="Times New Roman"/>
          <w:sz w:val="24"/>
        </w:rPr>
        <w:t xml:space="preserve">st põhipuhkust </w:t>
      </w:r>
      <w:r w:rsidR="00584079" w:rsidRPr="000425EE">
        <w:rPr>
          <w:rFonts w:ascii="Times New Roman" w:hAnsi="Times New Roman"/>
          <w:sz w:val="24"/>
        </w:rPr>
        <w:t xml:space="preserve">kuni seitse kalendripäeva </w:t>
      </w:r>
      <w:r w:rsidR="006A2FA5" w:rsidRPr="000425EE">
        <w:rPr>
          <w:rFonts w:ascii="Times New Roman" w:hAnsi="Times New Roman"/>
          <w:sz w:val="24"/>
        </w:rPr>
        <w:t xml:space="preserve">ületava osa eest </w:t>
      </w:r>
      <w:r w:rsidR="00391FD9" w:rsidRPr="000425EE">
        <w:rPr>
          <w:rFonts w:ascii="Times New Roman" w:hAnsi="Times New Roman"/>
          <w:sz w:val="24"/>
        </w:rPr>
        <w:t xml:space="preserve">alaealisele töötajale </w:t>
      </w:r>
      <w:r w:rsidR="006A2FA5" w:rsidRPr="000425EE">
        <w:rPr>
          <w:rFonts w:ascii="Times New Roman" w:hAnsi="Times New Roman"/>
          <w:sz w:val="24"/>
        </w:rPr>
        <w:t>tasutud puhkusetasu.</w:t>
      </w:r>
    </w:p>
    <w:p w14:paraId="1A030ACA" w14:textId="77777777" w:rsidR="008F6EFA" w:rsidRPr="000425EE" w:rsidRDefault="008F6EFA" w:rsidP="00201FF4">
      <w:pPr>
        <w:tabs>
          <w:tab w:val="left" w:pos="1110"/>
        </w:tabs>
        <w:rPr>
          <w:rFonts w:ascii="Times New Roman" w:hAnsi="Times New Roman"/>
          <w:sz w:val="24"/>
        </w:rPr>
      </w:pPr>
    </w:p>
    <w:p w14:paraId="0F136DE5" w14:textId="2BFEDBD7" w:rsidR="0069208F" w:rsidRPr="000425EE" w:rsidRDefault="0069208F" w:rsidP="00201FF4">
      <w:pPr>
        <w:tabs>
          <w:tab w:val="left" w:pos="1110"/>
        </w:tabs>
        <w:rPr>
          <w:rFonts w:ascii="Times New Roman" w:hAnsi="Times New Roman"/>
          <w:i/>
          <w:iCs/>
          <w:sz w:val="24"/>
          <w:u w:val="single"/>
        </w:rPr>
      </w:pPr>
      <w:r w:rsidRPr="000425EE">
        <w:rPr>
          <w:rFonts w:ascii="Times New Roman" w:hAnsi="Times New Roman"/>
          <w:i/>
          <w:iCs/>
          <w:sz w:val="24"/>
          <w:u w:val="single"/>
        </w:rPr>
        <w:t>Tabel 1. Riigieelarve kulude kokkuhoiu prognoos aastateks 2026</w:t>
      </w:r>
      <w:r w:rsidR="001E0362" w:rsidRPr="000425EE">
        <w:rPr>
          <w:rFonts w:ascii="Times New Roman" w:hAnsi="Times New Roman"/>
          <w:i/>
          <w:iCs/>
          <w:sz w:val="24"/>
          <w:u w:val="single"/>
        </w:rPr>
        <w:t>–</w:t>
      </w:r>
      <w:r w:rsidRPr="000425EE">
        <w:rPr>
          <w:rFonts w:ascii="Times New Roman" w:hAnsi="Times New Roman"/>
          <w:i/>
          <w:iCs/>
          <w:sz w:val="24"/>
          <w:u w:val="single"/>
        </w:rPr>
        <w:t xml:space="preserve">2029 (alaealise töötaja </w:t>
      </w:r>
      <w:r w:rsidR="001E0362" w:rsidRPr="000425EE">
        <w:rPr>
          <w:rFonts w:ascii="Times New Roman" w:hAnsi="Times New Roman"/>
          <w:i/>
          <w:iCs/>
          <w:sz w:val="24"/>
          <w:u w:val="single"/>
        </w:rPr>
        <w:t>põhi</w:t>
      </w:r>
      <w:r w:rsidRPr="000425EE">
        <w:rPr>
          <w:rFonts w:ascii="Times New Roman" w:hAnsi="Times New Roman"/>
          <w:i/>
          <w:iCs/>
          <w:sz w:val="24"/>
          <w:u w:val="single"/>
        </w:rPr>
        <w:t>puhkuse</w:t>
      </w:r>
      <w:r w:rsidR="001E0362" w:rsidRPr="000425EE">
        <w:rPr>
          <w:rFonts w:ascii="Times New Roman" w:hAnsi="Times New Roman"/>
          <w:i/>
          <w:iCs/>
          <w:sz w:val="24"/>
          <w:u w:val="single"/>
        </w:rPr>
        <w:t xml:space="preserve"> </w:t>
      </w:r>
      <w:r w:rsidRPr="000425EE">
        <w:rPr>
          <w:rFonts w:ascii="Times New Roman" w:hAnsi="Times New Roman"/>
          <w:i/>
          <w:iCs/>
          <w:sz w:val="24"/>
          <w:u w:val="single"/>
        </w:rPr>
        <w:t>tasu hüvitamine)</w:t>
      </w:r>
      <w:r w:rsidRPr="000425EE">
        <w:rPr>
          <w:rStyle w:val="FootnoteReference"/>
          <w:rFonts w:ascii="Times New Roman" w:hAnsi="Times New Roman"/>
          <w:i/>
          <w:iCs/>
          <w:sz w:val="24"/>
          <w:u w:val="single"/>
        </w:rPr>
        <w:footnoteReference w:id="19"/>
      </w:r>
    </w:p>
    <w:p w14:paraId="5F45817B" w14:textId="77777777" w:rsidR="00F14D09" w:rsidRPr="000425EE" w:rsidRDefault="00F14D09" w:rsidP="00201FF4">
      <w:pPr>
        <w:tabs>
          <w:tab w:val="left" w:pos="1110"/>
        </w:tabs>
        <w:rPr>
          <w:rFonts w:ascii="Times New Roman" w:hAnsi="Times New Roman"/>
          <w:i/>
          <w:iCs/>
          <w:sz w:val="24"/>
          <w:u w:val="single"/>
        </w:rPr>
      </w:pPr>
    </w:p>
    <w:tbl>
      <w:tblPr>
        <w:tblStyle w:val="TableGrid"/>
        <w:tblW w:w="0" w:type="auto"/>
        <w:tblLook w:val="04A0" w:firstRow="1" w:lastRow="0" w:firstColumn="1" w:lastColumn="0" w:noHBand="0" w:noVBand="1"/>
      </w:tblPr>
      <w:tblGrid>
        <w:gridCol w:w="1040"/>
        <w:gridCol w:w="1083"/>
        <w:gridCol w:w="1083"/>
        <w:gridCol w:w="1040"/>
      </w:tblGrid>
      <w:tr w:rsidR="00F14D09" w:rsidRPr="000425EE" w14:paraId="5E18E301" w14:textId="77777777" w:rsidTr="002A4918">
        <w:trPr>
          <w:trHeight w:val="432"/>
        </w:trPr>
        <w:tc>
          <w:tcPr>
            <w:tcW w:w="1040" w:type="dxa"/>
            <w:noWrap/>
            <w:hideMark/>
          </w:tcPr>
          <w:p w14:paraId="65975651" w14:textId="77777777" w:rsidR="00F14D09" w:rsidRPr="000425EE" w:rsidRDefault="00F14D09" w:rsidP="00201FF4">
            <w:pPr>
              <w:tabs>
                <w:tab w:val="left" w:pos="1110"/>
              </w:tabs>
              <w:rPr>
                <w:rFonts w:ascii="Times New Roman" w:hAnsi="Times New Roman"/>
                <w:b/>
                <w:bCs/>
                <w:sz w:val="24"/>
              </w:rPr>
            </w:pPr>
            <w:r w:rsidRPr="000425EE">
              <w:rPr>
                <w:rFonts w:ascii="Times New Roman" w:hAnsi="Times New Roman"/>
                <w:b/>
                <w:bCs/>
                <w:sz w:val="24"/>
              </w:rPr>
              <w:t>2026*</w:t>
            </w:r>
          </w:p>
        </w:tc>
        <w:tc>
          <w:tcPr>
            <w:tcW w:w="1083" w:type="dxa"/>
            <w:noWrap/>
            <w:hideMark/>
          </w:tcPr>
          <w:p w14:paraId="79D740E2" w14:textId="1D9EAE89" w:rsidR="00F14D09" w:rsidRPr="000425EE" w:rsidRDefault="00F14D09" w:rsidP="00201FF4">
            <w:pPr>
              <w:tabs>
                <w:tab w:val="left" w:pos="1110"/>
              </w:tabs>
              <w:rPr>
                <w:rFonts w:ascii="Times New Roman" w:hAnsi="Times New Roman"/>
                <w:b/>
                <w:bCs/>
                <w:sz w:val="24"/>
              </w:rPr>
            </w:pPr>
            <w:r w:rsidRPr="000425EE">
              <w:rPr>
                <w:rFonts w:ascii="Times New Roman" w:hAnsi="Times New Roman"/>
                <w:b/>
                <w:bCs/>
                <w:sz w:val="24"/>
              </w:rPr>
              <w:t>2027</w:t>
            </w:r>
          </w:p>
        </w:tc>
        <w:tc>
          <w:tcPr>
            <w:tcW w:w="1083" w:type="dxa"/>
            <w:noWrap/>
            <w:hideMark/>
          </w:tcPr>
          <w:p w14:paraId="51E107AD" w14:textId="77777777" w:rsidR="00F14D09" w:rsidRPr="000425EE" w:rsidRDefault="00F14D09" w:rsidP="00201FF4">
            <w:pPr>
              <w:tabs>
                <w:tab w:val="left" w:pos="1110"/>
              </w:tabs>
              <w:rPr>
                <w:rFonts w:ascii="Times New Roman" w:hAnsi="Times New Roman"/>
                <w:b/>
                <w:bCs/>
                <w:sz w:val="24"/>
              </w:rPr>
            </w:pPr>
            <w:r w:rsidRPr="000425EE">
              <w:rPr>
                <w:rFonts w:ascii="Times New Roman" w:hAnsi="Times New Roman"/>
                <w:b/>
                <w:bCs/>
                <w:sz w:val="24"/>
              </w:rPr>
              <w:t>2028</w:t>
            </w:r>
          </w:p>
        </w:tc>
        <w:tc>
          <w:tcPr>
            <w:tcW w:w="1040" w:type="dxa"/>
            <w:noWrap/>
            <w:hideMark/>
          </w:tcPr>
          <w:p w14:paraId="40F04F24" w14:textId="77777777" w:rsidR="00F14D09" w:rsidRPr="000425EE" w:rsidRDefault="00F14D09" w:rsidP="00201FF4">
            <w:pPr>
              <w:tabs>
                <w:tab w:val="left" w:pos="1110"/>
              </w:tabs>
              <w:rPr>
                <w:rFonts w:ascii="Times New Roman" w:hAnsi="Times New Roman"/>
                <w:b/>
                <w:bCs/>
                <w:sz w:val="24"/>
              </w:rPr>
            </w:pPr>
            <w:r w:rsidRPr="000425EE">
              <w:rPr>
                <w:rFonts w:ascii="Times New Roman" w:hAnsi="Times New Roman"/>
                <w:b/>
                <w:bCs/>
                <w:sz w:val="24"/>
              </w:rPr>
              <w:t>2029</w:t>
            </w:r>
          </w:p>
        </w:tc>
      </w:tr>
      <w:tr w:rsidR="00F14D09" w:rsidRPr="000425EE" w14:paraId="79E830D5" w14:textId="77777777" w:rsidTr="002A4918">
        <w:trPr>
          <w:trHeight w:val="432"/>
        </w:trPr>
        <w:tc>
          <w:tcPr>
            <w:tcW w:w="1040" w:type="dxa"/>
            <w:noWrap/>
            <w:hideMark/>
          </w:tcPr>
          <w:p w14:paraId="7BC98FC7" w14:textId="77777777" w:rsidR="00F14D09" w:rsidRPr="000425EE" w:rsidRDefault="00F14D09" w:rsidP="00201FF4">
            <w:pPr>
              <w:tabs>
                <w:tab w:val="left" w:pos="1110"/>
              </w:tabs>
              <w:rPr>
                <w:rFonts w:ascii="Times New Roman" w:hAnsi="Times New Roman"/>
                <w:sz w:val="24"/>
              </w:rPr>
            </w:pPr>
            <w:r w:rsidRPr="000425EE">
              <w:rPr>
                <w:rFonts w:ascii="Times New Roman" w:hAnsi="Times New Roman"/>
                <w:sz w:val="24"/>
              </w:rPr>
              <w:t>43 000</w:t>
            </w:r>
          </w:p>
        </w:tc>
        <w:tc>
          <w:tcPr>
            <w:tcW w:w="1083" w:type="dxa"/>
            <w:noWrap/>
            <w:hideMark/>
          </w:tcPr>
          <w:p w14:paraId="7E9DAD24" w14:textId="77777777" w:rsidR="00F14D09" w:rsidRPr="000425EE" w:rsidRDefault="00F14D09" w:rsidP="00201FF4">
            <w:pPr>
              <w:tabs>
                <w:tab w:val="left" w:pos="1110"/>
              </w:tabs>
              <w:rPr>
                <w:rFonts w:ascii="Times New Roman" w:hAnsi="Times New Roman"/>
                <w:sz w:val="24"/>
              </w:rPr>
            </w:pPr>
            <w:r w:rsidRPr="000425EE">
              <w:rPr>
                <w:rFonts w:ascii="Times New Roman" w:hAnsi="Times New Roman"/>
                <w:sz w:val="24"/>
              </w:rPr>
              <w:t>77 000</w:t>
            </w:r>
          </w:p>
        </w:tc>
        <w:tc>
          <w:tcPr>
            <w:tcW w:w="1083" w:type="dxa"/>
            <w:noWrap/>
            <w:hideMark/>
          </w:tcPr>
          <w:p w14:paraId="020834FE" w14:textId="77777777" w:rsidR="00F14D09" w:rsidRPr="000425EE" w:rsidRDefault="00F14D09" w:rsidP="00201FF4">
            <w:pPr>
              <w:tabs>
                <w:tab w:val="left" w:pos="1110"/>
              </w:tabs>
              <w:rPr>
                <w:rFonts w:ascii="Times New Roman" w:hAnsi="Times New Roman"/>
                <w:sz w:val="24"/>
              </w:rPr>
            </w:pPr>
            <w:r w:rsidRPr="000425EE">
              <w:rPr>
                <w:rFonts w:ascii="Times New Roman" w:hAnsi="Times New Roman"/>
                <w:sz w:val="24"/>
              </w:rPr>
              <w:t>81 000</w:t>
            </w:r>
          </w:p>
        </w:tc>
        <w:tc>
          <w:tcPr>
            <w:tcW w:w="1040" w:type="dxa"/>
            <w:noWrap/>
            <w:hideMark/>
          </w:tcPr>
          <w:p w14:paraId="0FE5B1F1" w14:textId="77777777" w:rsidR="00F14D09" w:rsidRPr="000425EE" w:rsidRDefault="00F14D09" w:rsidP="00201FF4">
            <w:pPr>
              <w:tabs>
                <w:tab w:val="left" w:pos="1110"/>
              </w:tabs>
              <w:rPr>
                <w:rFonts w:ascii="Times New Roman" w:hAnsi="Times New Roman"/>
                <w:sz w:val="24"/>
              </w:rPr>
            </w:pPr>
            <w:r w:rsidRPr="000425EE">
              <w:rPr>
                <w:rFonts w:ascii="Times New Roman" w:hAnsi="Times New Roman"/>
                <w:sz w:val="24"/>
              </w:rPr>
              <w:t>85 000</w:t>
            </w:r>
          </w:p>
        </w:tc>
      </w:tr>
    </w:tbl>
    <w:p w14:paraId="5D283853" w14:textId="408FB3C0" w:rsidR="005B3153" w:rsidRPr="000425EE" w:rsidRDefault="00F14D09" w:rsidP="00201FF4">
      <w:pPr>
        <w:pStyle w:val="ListParagraph"/>
        <w:ind w:left="0"/>
        <w:rPr>
          <w:rFonts w:ascii="Times New Roman" w:hAnsi="Times New Roman"/>
          <w:bCs/>
          <w:sz w:val="18"/>
          <w:szCs w:val="18"/>
        </w:rPr>
      </w:pPr>
      <w:r w:rsidRPr="000425EE">
        <w:rPr>
          <w:rFonts w:ascii="Times New Roman" w:hAnsi="Times New Roman"/>
          <w:bCs/>
          <w:sz w:val="18"/>
          <w:szCs w:val="18"/>
        </w:rPr>
        <w:t>* Arvutused on tehtud eeldusel, et seadusmuudatused jõustuvad 2026. aasta juunikuus. Olenevalt kavandatavate muudatuste tegelikust jõustumise ajast võib muutuda kulude kokkuhoiu prognoos 2026. aasta kohta.</w:t>
      </w:r>
    </w:p>
    <w:p w14:paraId="2F6062FE" w14:textId="77777777" w:rsidR="00087007" w:rsidRPr="000425EE" w:rsidRDefault="00087007" w:rsidP="00201FF4">
      <w:pPr>
        <w:pStyle w:val="ListParagraph"/>
        <w:ind w:left="0"/>
        <w:rPr>
          <w:rFonts w:ascii="Times New Roman" w:hAnsi="Times New Roman"/>
          <w:b/>
          <w:sz w:val="24"/>
        </w:rPr>
      </w:pPr>
    </w:p>
    <w:p w14:paraId="7D338406" w14:textId="4E305602" w:rsidR="00087007" w:rsidRPr="000425EE" w:rsidRDefault="0086075E" w:rsidP="00201FF4">
      <w:pPr>
        <w:pStyle w:val="ListParagraph"/>
        <w:ind w:left="0"/>
        <w:rPr>
          <w:rFonts w:ascii="Times New Roman" w:hAnsi="Times New Roman"/>
          <w:b/>
          <w:sz w:val="24"/>
        </w:rPr>
      </w:pPr>
      <w:r w:rsidRPr="000425EE">
        <w:rPr>
          <w:rFonts w:ascii="Times New Roman" w:hAnsi="Times New Roman"/>
          <w:b/>
          <w:sz w:val="24"/>
        </w:rPr>
        <w:t>8. Rakendusaktid</w:t>
      </w:r>
    </w:p>
    <w:p w14:paraId="7B266F2A" w14:textId="77777777" w:rsidR="0086075E" w:rsidRPr="000425EE" w:rsidRDefault="0086075E" w:rsidP="00201FF4">
      <w:pPr>
        <w:rPr>
          <w:rFonts w:ascii="Times New Roman" w:hAnsi="Times New Roman"/>
          <w:sz w:val="24"/>
        </w:rPr>
      </w:pPr>
    </w:p>
    <w:p w14:paraId="3C28D894" w14:textId="794D3F7E" w:rsidR="006460B7" w:rsidRPr="000425EE" w:rsidRDefault="00920212" w:rsidP="00201FF4">
      <w:pPr>
        <w:rPr>
          <w:rFonts w:ascii="Times New Roman" w:hAnsi="Times New Roman"/>
          <w:sz w:val="24"/>
        </w:rPr>
      </w:pPr>
      <w:r w:rsidRPr="000425EE">
        <w:rPr>
          <w:rFonts w:ascii="Times New Roman" w:hAnsi="Times New Roman"/>
          <w:sz w:val="24"/>
        </w:rPr>
        <w:t>Seaduse</w:t>
      </w:r>
      <w:r w:rsidR="006460B7" w:rsidRPr="000425EE">
        <w:rPr>
          <w:rFonts w:ascii="Times New Roman" w:hAnsi="Times New Roman"/>
          <w:sz w:val="24"/>
        </w:rPr>
        <w:t xml:space="preserve"> vastuvõtmiseks ja jõustumiseks ei ole vaja vastu võtta uusi rakendusakte.</w:t>
      </w:r>
    </w:p>
    <w:p w14:paraId="0F3928EB" w14:textId="77777777" w:rsidR="006460B7" w:rsidRPr="000425EE" w:rsidRDefault="006460B7" w:rsidP="00201FF4">
      <w:pPr>
        <w:rPr>
          <w:rFonts w:ascii="Times New Roman" w:hAnsi="Times New Roman"/>
          <w:sz w:val="24"/>
        </w:rPr>
      </w:pPr>
    </w:p>
    <w:p w14:paraId="5D91E598" w14:textId="6A6A06F0" w:rsidR="000D638F" w:rsidRPr="000425EE" w:rsidRDefault="00920212" w:rsidP="00201FF4">
      <w:pPr>
        <w:rPr>
          <w:rFonts w:ascii="Times New Roman" w:hAnsi="Times New Roman"/>
          <w:sz w:val="24"/>
        </w:rPr>
      </w:pPr>
      <w:r w:rsidRPr="000425EE">
        <w:rPr>
          <w:rFonts w:ascii="Times New Roman" w:hAnsi="Times New Roman"/>
          <w:sz w:val="24"/>
        </w:rPr>
        <w:t>S</w:t>
      </w:r>
      <w:r w:rsidR="006460B7" w:rsidRPr="000425EE">
        <w:rPr>
          <w:rFonts w:ascii="Times New Roman" w:hAnsi="Times New Roman"/>
          <w:sz w:val="24"/>
        </w:rPr>
        <w:t>eaduse</w:t>
      </w:r>
      <w:r w:rsidR="00423CEA" w:rsidRPr="000425EE">
        <w:rPr>
          <w:rFonts w:ascii="Times New Roman" w:hAnsi="Times New Roman"/>
          <w:sz w:val="24"/>
        </w:rPr>
        <w:t xml:space="preserve"> </w:t>
      </w:r>
      <w:r w:rsidR="006460B7" w:rsidRPr="000425EE">
        <w:rPr>
          <w:rFonts w:ascii="Times New Roman" w:hAnsi="Times New Roman"/>
          <w:sz w:val="24"/>
        </w:rPr>
        <w:t>vastuvõtmise</w:t>
      </w:r>
      <w:r w:rsidR="00C64EB8" w:rsidRPr="000425EE">
        <w:rPr>
          <w:rFonts w:ascii="Times New Roman" w:hAnsi="Times New Roman"/>
          <w:sz w:val="24"/>
        </w:rPr>
        <w:t xml:space="preserve"> korra</w:t>
      </w:r>
      <w:r w:rsidR="006460B7" w:rsidRPr="000425EE">
        <w:rPr>
          <w:rFonts w:ascii="Times New Roman" w:hAnsi="Times New Roman"/>
          <w:sz w:val="24"/>
        </w:rPr>
        <w:t>l on vaja muuta</w:t>
      </w:r>
      <w:r w:rsidRPr="000425EE">
        <w:rPr>
          <w:rFonts w:ascii="Times New Roman" w:hAnsi="Times New Roman"/>
          <w:sz w:val="24"/>
        </w:rPr>
        <w:t xml:space="preserve"> </w:t>
      </w:r>
      <w:r w:rsidR="006460B7" w:rsidRPr="000425EE">
        <w:rPr>
          <w:rFonts w:ascii="Times New Roman" w:hAnsi="Times New Roman"/>
          <w:sz w:val="24"/>
        </w:rPr>
        <w:t>tervise- ja tööministri 28. novembri 2016. a</w:t>
      </w:r>
      <w:r w:rsidR="002F328F" w:rsidRPr="000425EE">
        <w:rPr>
          <w:rFonts w:ascii="Times New Roman" w:hAnsi="Times New Roman"/>
          <w:sz w:val="24"/>
        </w:rPr>
        <w:t>asta</w:t>
      </w:r>
      <w:r w:rsidR="006460B7" w:rsidRPr="000425EE">
        <w:rPr>
          <w:rFonts w:ascii="Times New Roman" w:hAnsi="Times New Roman"/>
          <w:sz w:val="24"/>
        </w:rPr>
        <w:t xml:space="preserve"> määrus</w:t>
      </w:r>
      <w:r w:rsidR="006656ED" w:rsidRPr="000425EE">
        <w:rPr>
          <w:rFonts w:ascii="Times New Roman" w:hAnsi="Times New Roman"/>
          <w:sz w:val="24"/>
        </w:rPr>
        <w:t>e</w:t>
      </w:r>
      <w:r w:rsidR="006460B7" w:rsidRPr="000425EE">
        <w:rPr>
          <w:rFonts w:ascii="Times New Roman" w:hAnsi="Times New Roman"/>
          <w:sz w:val="24"/>
        </w:rPr>
        <w:t xml:space="preserve"> nr 62 „Riigieelarvest hüvitatava puhkusetasu ja keskmise töötasu maksmise kord ja hüvitamise taotluse andmete loetelu“ (RT I, 24.03.2022, 5) § 1 </w:t>
      </w:r>
      <w:r w:rsidR="003D39AB" w:rsidRPr="000425EE">
        <w:rPr>
          <w:rFonts w:ascii="Times New Roman" w:hAnsi="Times New Roman"/>
          <w:sz w:val="24"/>
        </w:rPr>
        <w:t>punkti 1</w:t>
      </w:r>
      <w:r w:rsidR="006460B7" w:rsidRPr="000425EE">
        <w:rPr>
          <w:rFonts w:ascii="Times New Roman" w:hAnsi="Times New Roman"/>
          <w:sz w:val="24"/>
        </w:rPr>
        <w:t xml:space="preserve"> ja § 2 </w:t>
      </w:r>
      <w:r w:rsidR="003D39AB" w:rsidRPr="000425EE">
        <w:rPr>
          <w:rFonts w:ascii="Times New Roman" w:hAnsi="Times New Roman"/>
          <w:sz w:val="24"/>
        </w:rPr>
        <w:t>lõi</w:t>
      </w:r>
      <w:r w:rsidR="00C229DC" w:rsidRPr="000425EE">
        <w:rPr>
          <w:rFonts w:ascii="Times New Roman" w:hAnsi="Times New Roman"/>
          <w:sz w:val="24"/>
        </w:rPr>
        <w:t>keid</w:t>
      </w:r>
      <w:r w:rsidR="003D39AB" w:rsidRPr="000425EE">
        <w:rPr>
          <w:rFonts w:ascii="Times New Roman" w:hAnsi="Times New Roman"/>
          <w:sz w:val="24"/>
        </w:rPr>
        <w:t xml:space="preserve"> </w:t>
      </w:r>
      <w:r w:rsidR="00C229DC" w:rsidRPr="000425EE">
        <w:rPr>
          <w:rFonts w:ascii="Times New Roman" w:hAnsi="Times New Roman"/>
          <w:sz w:val="24"/>
        </w:rPr>
        <w:t>1 ja 4</w:t>
      </w:r>
      <w:r w:rsidR="003D39AB" w:rsidRPr="000425EE">
        <w:rPr>
          <w:rFonts w:ascii="Times New Roman" w:hAnsi="Times New Roman"/>
          <w:sz w:val="24"/>
        </w:rPr>
        <w:t xml:space="preserve"> selles osas, mis puudutab vii</w:t>
      </w:r>
      <w:r w:rsidR="0002082F" w:rsidRPr="000425EE">
        <w:rPr>
          <w:rFonts w:ascii="Times New Roman" w:hAnsi="Times New Roman"/>
          <w:sz w:val="24"/>
        </w:rPr>
        <w:t>det</w:t>
      </w:r>
      <w:r w:rsidR="003D39AB" w:rsidRPr="000425EE">
        <w:rPr>
          <w:rFonts w:ascii="Times New Roman" w:hAnsi="Times New Roman"/>
          <w:sz w:val="24"/>
        </w:rPr>
        <w:t xml:space="preserve"> TLS-i §-le 56 ja alaealise puhkusetasu arvutamist 28</w:t>
      </w:r>
      <w:r w:rsidR="00A814D3" w:rsidRPr="000425EE">
        <w:rPr>
          <w:rFonts w:ascii="Times New Roman" w:hAnsi="Times New Roman"/>
          <w:sz w:val="24"/>
        </w:rPr>
        <w:t>-</w:t>
      </w:r>
      <w:r w:rsidR="003D39AB" w:rsidRPr="000425EE">
        <w:rPr>
          <w:rFonts w:ascii="Times New Roman" w:hAnsi="Times New Roman"/>
          <w:sz w:val="24"/>
        </w:rPr>
        <w:t>kalendripäevast põhipuhkust ületava puhkuseosa eest</w:t>
      </w:r>
      <w:r w:rsidR="00CB3EE4" w:rsidRPr="000425EE">
        <w:rPr>
          <w:rFonts w:ascii="Times New Roman" w:hAnsi="Times New Roman"/>
          <w:sz w:val="24"/>
        </w:rPr>
        <w:t xml:space="preserve"> (</w:t>
      </w:r>
      <w:r w:rsidR="00C956E0" w:rsidRPr="000425EE">
        <w:rPr>
          <w:rFonts w:ascii="Times New Roman" w:hAnsi="Times New Roman"/>
          <w:sz w:val="24"/>
        </w:rPr>
        <w:t>eelnõu kavand lisatud seletuskirjale</w:t>
      </w:r>
      <w:r w:rsidR="006E73BB">
        <w:rPr>
          <w:rFonts w:ascii="Times New Roman" w:hAnsi="Times New Roman"/>
          <w:sz w:val="24"/>
        </w:rPr>
        <w:t>, lisa</w:t>
      </w:r>
      <w:r w:rsidR="0087700B">
        <w:rPr>
          <w:rFonts w:ascii="Times New Roman" w:hAnsi="Times New Roman"/>
          <w:sz w:val="24"/>
        </w:rPr>
        <w:t> </w:t>
      </w:r>
      <w:r w:rsidR="006E73BB">
        <w:rPr>
          <w:rFonts w:ascii="Times New Roman" w:hAnsi="Times New Roman"/>
          <w:sz w:val="24"/>
        </w:rPr>
        <w:t>1</w:t>
      </w:r>
      <w:r w:rsidR="00C956E0" w:rsidRPr="000425EE">
        <w:rPr>
          <w:rFonts w:ascii="Times New Roman" w:hAnsi="Times New Roman"/>
          <w:sz w:val="24"/>
        </w:rPr>
        <w:t>)</w:t>
      </w:r>
      <w:r w:rsidRPr="000425EE">
        <w:rPr>
          <w:rFonts w:ascii="Times New Roman" w:hAnsi="Times New Roman"/>
          <w:sz w:val="24"/>
        </w:rPr>
        <w:t>.</w:t>
      </w:r>
    </w:p>
    <w:p w14:paraId="70D78A73" w14:textId="77777777" w:rsidR="00FE132E" w:rsidRPr="000425EE" w:rsidRDefault="00FE132E" w:rsidP="00201FF4">
      <w:pPr>
        <w:rPr>
          <w:rFonts w:ascii="Times New Roman" w:hAnsi="Times New Roman"/>
          <w:sz w:val="24"/>
        </w:rPr>
      </w:pPr>
    </w:p>
    <w:p w14:paraId="5D906CD7" w14:textId="77777777" w:rsidR="0086075E" w:rsidRPr="000425EE" w:rsidRDefault="0086075E" w:rsidP="00201FF4">
      <w:pPr>
        <w:pStyle w:val="ListParagraph"/>
        <w:ind w:left="0"/>
        <w:rPr>
          <w:rFonts w:ascii="Times New Roman" w:hAnsi="Times New Roman"/>
          <w:b/>
          <w:sz w:val="24"/>
        </w:rPr>
      </w:pPr>
      <w:r w:rsidRPr="000425EE">
        <w:rPr>
          <w:rFonts w:ascii="Times New Roman" w:hAnsi="Times New Roman"/>
          <w:b/>
          <w:sz w:val="24"/>
        </w:rPr>
        <w:lastRenderedPageBreak/>
        <w:t>9. Seaduse jõustumine</w:t>
      </w:r>
    </w:p>
    <w:p w14:paraId="08AC6C5E" w14:textId="77777777" w:rsidR="0086075E" w:rsidRPr="000425EE" w:rsidRDefault="0086075E" w:rsidP="00201FF4">
      <w:pPr>
        <w:rPr>
          <w:rFonts w:ascii="Times New Roman" w:hAnsi="Times New Roman"/>
          <w:sz w:val="24"/>
          <w:highlight w:val="yellow"/>
          <w:lang w:eastAsia="et-EE"/>
        </w:rPr>
      </w:pPr>
    </w:p>
    <w:p w14:paraId="56BCACCE" w14:textId="7A9D2FEC" w:rsidR="00D84BF6" w:rsidRPr="000425EE" w:rsidRDefault="00870AE0" w:rsidP="00201FF4">
      <w:pPr>
        <w:rPr>
          <w:rFonts w:ascii="Times New Roman" w:hAnsi="Times New Roman"/>
          <w:bCs/>
          <w:sz w:val="24"/>
        </w:rPr>
      </w:pPr>
      <w:r w:rsidRPr="000425EE">
        <w:rPr>
          <w:rFonts w:ascii="Times New Roman" w:hAnsi="Times New Roman"/>
          <w:bCs/>
          <w:sz w:val="24"/>
        </w:rPr>
        <w:t xml:space="preserve">Seadus jõustub üldises korras. </w:t>
      </w:r>
      <w:r w:rsidR="00977A7B">
        <w:rPr>
          <w:rFonts w:ascii="Times New Roman" w:hAnsi="Times New Roman"/>
          <w:bCs/>
          <w:sz w:val="24"/>
        </w:rPr>
        <w:t>Kavandatud</w:t>
      </w:r>
      <w:r w:rsidRPr="000425EE">
        <w:rPr>
          <w:rFonts w:ascii="Times New Roman" w:hAnsi="Times New Roman"/>
          <w:bCs/>
          <w:sz w:val="24"/>
        </w:rPr>
        <w:t xml:space="preserve"> muudatused ei sisalda kohustusi </w:t>
      </w:r>
      <w:r w:rsidR="00977A7B">
        <w:rPr>
          <w:rFonts w:ascii="Times New Roman" w:hAnsi="Times New Roman"/>
          <w:bCs/>
          <w:sz w:val="24"/>
        </w:rPr>
        <w:t>ega</w:t>
      </w:r>
      <w:r w:rsidRPr="000425EE">
        <w:rPr>
          <w:rFonts w:ascii="Times New Roman" w:hAnsi="Times New Roman"/>
          <w:bCs/>
          <w:sz w:val="24"/>
        </w:rPr>
        <w:t xml:space="preserve"> nõudeid, millega kohanemiseks oleks </w:t>
      </w:r>
      <w:r w:rsidR="003D4153" w:rsidRPr="000425EE">
        <w:rPr>
          <w:rFonts w:ascii="Times New Roman" w:hAnsi="Times New Roman"/>
          <w:bCs/>
          <w:sz w:val="24"/>
        </w:rPr>
        <w:t xml:space="preserve">vaja ette näha </w:t>
      </w:r>
      <w:r w:rsidR="00FC3241" w:rsidRPr="000425EE">
        <w:rPr>
          <w:rFonts w:ascii="Times New Roman" w:hAnsi="Times New Roman"/>
          <w:bCs/>
          <w:sz w:val="24"/>
        </w:rPr>
        <w:t xml:space="preserve">pikemat </w:t>
      </w:r>
      <w:r w:rsidR="003D4153" w:rsidRPr="000425EE">
        <w:rPr>
          <w:rFonts w:ascii="Times New Roman" w:hAnsi="Times New Roman"/>
          <w:bCs/>
          <w:sz w:val="24"/>
        </w:rPr>
        <w:t>üleminekuaeg</w:t>
      </w:r>
      <w:r w:rsidR="0002082F" w:rsidRPr="000425EE">
        <w:rPr>
          <w:rFonts w:ascii="Times New Roman" w:hAnsi="Times New Roman"/>
          <w:bCs/>
          <w:sz w:val="24"/>
        </w:rPr>
        <w:t>a.</w:t>
      </w:r>
    </w:p>
    <w:p w14:paraId="5590428C" w14:textId="77777777" w:rsidR="00FB0CB9" w:rsidRPr="000425EE" w:rsidRDefault="00FB0CB9" w:rsidP="00201FF4">
      <w:pPr>
        <w:pStyle w:val="ListParagraph"/>
        <w:ind w:left="0"/>
        <w:rPr>
          <w:rFonts w:ascii="Times New Roman" w:hAnsi="Times New Roman"/>
          <w:b/>
          <w:sz w:val="24"/>
        </w:rPr>
      </w:pPr>
    </w:p>
    <w:p w14:paraId="6FED03A6" w14:textId="6921ED0F" w:rsidR="0086075E" w:rsidRPr="000425EE" w:rsidRDefault="0086075E" w:rsidP="00201FF4">
      <w:pPr>
        <w:pStyle w:val="ListParagraph"/>
        <w:ind w:left="0"/>
        <w:rPr>
          <w:rFonts w:ascii="Times New Roman" w:hAnsi="Times New Roman"/>
          <w:b/>
          <w:sz w:val="24"/>
        </w:rPr>
      </w:pPr>
      <w:r w:rsidRPr="000425EE">
        <w:rPr>
          <w:rFonts w:ascii="Times New Roman" w:hAnsi="Times New Roman"/>
          <w:b/>
          <w:sz w:val="24"/>
        </w:rPr>
        <w:t>10. Eelnõu kooskõlastamine, huvirühmade kaasamine ja avalik konsultatsioon</w:t>
      </w:r>
    </w:p>
    <w:p w14:paraId="72B1DF14" w14:textId="77777777" w:rsidR="0086075E" w:rsidRPr="000425EE" w:rsidRDefault="0086075E" w:rsidP="00201FF4">
      <w:pPr>
        <w:rPr>
          <w:rFonts w:ascii="Times New Roman" w:hAnsi="Times New Roman"/>
          <w:b/>
          <w:sz w:val="24"/>
        </w:rPr>
      </w:pPr>
    </w:p>
    <w:p w14:paraId="7C1632FA" w14:textId="5A93958B" w:rsidR="0023027A" w:rsidRPr="000425EE" w:rsidRDefault="00D70F08" w:rsidP="00201FF4">
      <w:pPr>
        <w:rPr>
          <w:rFonts w:ascii="Times New Roman" w:hAnsi="Times New Roman"/>
          <w:bCs/>
          <w:sz w:val="24"/>
        </w:rPr>
      </w:pPr>
      <w:bookmarkStart w:id="37" w:name="_Hlk184821831"/>
      <w:r w:rsidRPr="000425EE">
        <w:rPr>
          <w:rFonts w:ascii="Times New Roman" w:hAnsi="Times New Roman"/>
          <w:bCs/>
          <w:sz w:val="24"/>
        </w:rPr>
        <w:t xml:space="preserve">Eelnõu koostamise ettevalmistamiseks korraldati </w:t>
      </w:r>
      <w:r w:rsidR="0023027A" w:rsidRPr="000425EE">
        <w:rPr>
          <w:rFonts w:ascii="Times New Roman" w:hAnsi="Times New Roman"/>
          <w:bCs/>
          <w:sz w:val="24"/>
        </w:rPr>
        <w:t xml:space="preserve">30. aprillil 2025. aastal Majandus- ja Kommunikatsiooniministeeriumis ümarlaud. Ümarlaual arutati alaealiste töötamise tingimuste lihtsustamist, tutvustati noorte esimese töökogemuse saamise võimalusi ning </w:t>
      </w:r>
      <w:r w:rsidR="005E5503" w:rsidRPr="000425EE">
        <w:rPr>
          <w:rFonts w:ascii="Times New Roman" w:hAnsi="Times New Roman"/>
          <w:bCs/>
          <w:sz w:val="24"/>
        </w:rPr>
        <w:t xml:space="preserve">käsitleti küsimust, kas olemasolevad meetmed noorte esimese töökogemuse saamiseks on piisavad või on vaja </w:t>
      </w:r>
      <w:r w:rsidR="003A7F99" w:rsidRPr="000425EE">
        <w:rPr>
          <w:rFonts w:ascii="Times New Roman" w:hAnsi="Times New Roman"/>
          <w:bCs/>
          <w:sz w:val="24"/>
        </w:rPr>
        <w:t xml:space="preserve">võtta </w:t>
      </w:r>
      <w:r w:rsidR="005E5503" w:rsidRPr="000425EE">
        <w:rPr>
          <w:rFonts w:ascii="Times New Roman" w:hAnsi="Times New Roman"/>
          <w:bCs/>
          <w:sz w:val="24"/>
        </w:rPr>
        <w:t>uu</w:t>
      </w:r>
      <w:r w:rsidR="00310A0A" w:rsidRPr="000425EE">
        <w:rPr>
          <w:rFonts w:ascii="Times New Roman" w:hAnsi="Times New Roman"/>
          <w:bCs/>
          <w:sz w:val="24"/>
        </w:rPr>
        <w:t>si</w:t>
      </w:r>
      <w:r w:rsidR="005E5503" w:rsidRPr="000425EE">
        <w:rPr>
          <w:rFonts w:ascii="Times New Roman" w:hAnsi="Times New Roman"/>
          <w:bCs/>
          <w:sz w:val="24"/>
        </w:rPr>
        <w:t xml:space="preserve"> meetme</w:t>
      </w:r>
      <w:r w:rsidR="00310A0A" w:rsidRPr="000425EE">
        <w:rPr>
          <w:rFonts w:ascii="Times New Roman" w:hAnsi="Times New Roman"/>
          <w:bCs/>
          <w:sz w:val="24"/>
        </w:rPr>
        <w:t>id</w:t>
      </w:r>
      <w:r w:rsidR="0023027A" w:rsidRPr="000425EE">
        <w:rPr>
          <w:rFonts w:ascii="Times New Roman" w:hAnsi="Times New Roman"/>
          <w:bCs/>
          <w:sz w:val="24"/>
        </w:rPr>
        <w:t>. Ümarlaual osalesid noorte,</w:t>
      </w:r>
      <w:r w:rsidR="00AE576E" w:rsidRPr="000425EE">
        <w:rPr>
          <w:rFonts w:ascii="Times New Roman" w:hAnsi="Times New Roman"/>
          <w:bCs/>
          <w:sz w:val="24"/>
        </w:rPr>
        <w:t xml:space="preserve"> töötajate,</w:t>
      </w:r>
      <w:r w:rsidR="0023027A" w:rsidRPr="000425EE">
        <w:rPr>
          <w:rFonts w:ascii="Times New Roman" w:hAnsi="Times New Roman"/>
          <w:bCs/>
          <w:sz w:val="24"/>
        </w:rPr>
        <w:t xml:space="preserve"> tööandjate ja riigiasutuste esindajad, kes vahetasid mõtteid alaealiste töötamist reguleerivate piirangute ja võimalike muudatuste üle. Pärast kohtumist anti ümarlaual osalenutele võimalus esitada ka kirjalikult ettepanekuid ja kommentaare</w:t>
      </w:r>
      <w:r w:rsidRPr="000425EE">
        <w:rPr>
          <w:rFonts w:ascii="Times New Roman" w:hAnsi="Times New Roman"/>
          <w:bCs/>
          <w:sz w:val="24"/>
        </w:rPr>
        <w:t xml:space="preserve">, et nende abil paremini kaardistada eri huvirühmade seisukohti </w:t>
      </w:r>
      <w:r w:rsidR="00E75F9B" w:rsidRPr="000425EE">
        <w:rPr>
          <w:rFonts w:ascii="Times New Roman" w:hAnsi="Times New Roman"/>
          <w:bCs/>
          <w:sz w:val="24"/>
        </w:rPr>
        <w:t>eelnõu koostamise protsessis</w:t>
      </w:r>
      <w:r w:rsidRPr="000425EE">
        <w:rPr>
          <w:rFonts w:ascii="Times New Roman" w:hAnsi="Times New Roman"/>
          <w:bCs/>
          <w:sz w:val="24"/>
        </w:rPr>
        <w:t>.</w:t>
      </w:r>
      <w:r w:rsidR="00BC05BB" w:rsidRPr="000425EE">
        <w:rPr>
          <w:rFonts w:ascii="Times New Roman" w:hAnsi="Times New Roman"/>
          <w:bCs/>
          <w:sz w:val="24"/>
        </w:rPr>
        <w:t xml:space="preserve"> Huvirühmade tagasiside eelnõu ettevalmistamise</w:t>
      </w:r>
      <w:r w:rsidR="00A746B6" w:rsidRPr="000425EE">
        <w:rPr>
          <w:rFonts w:ascii="Times New Roman" w:hAnsi="Times New Roman"/>
          <w:bCs/>
          <w:sz w:val="24"/>
        </w:rPr>
        <w:t>le</w:t>
      </w:r>
      <w:r w:rsidR="00BC05BB" w:rsidRPr="000425EE">
        <w:rPr>
          <w:rFonts w:ascii="Times New Roman" w:hAnsi="Times New Roman"/>
          <w:bCs/>
          <w:sz w:val="24"/>
        </w:rPr>
        <w:t xml:space="preserve"> on olnud valdavalt positiivne – alaealiste töötamise tingimuste mõistlikku leevendamist peetakse vajalikuks sammuks</w:t>
      </w:r>
      <w:r w:rsidR="00EE4DD4" w:rsidRPr="000425EE">
        <w:rPr>
          <w:rFonts w:ascii="Times New Roman" w:hAnsi="Times New Roman"/>
          <w:bCs/>
          <w:sz w:val="24"/>
        </w:rPr>
        <w:t>, mis</w:t>
      </w:r>
      <w:r w:rsidR="00BC05BB" w:rsidRPr="000425EE">
        <w:rPr>
          <w:rFonts w:ascii="Times New Roman" w:hAnsi="Times New Roman"/>
          <w:bCs/>
          <w:sz w:val="24"/>
        </w:rPr>
        <w:t xml:space="preserve"> kinnitab vajadust eelnõuga edasi liikuda</w:t>
      </w:r>
      <w:r w:rsidR="00EE4DD4" w:rsidRPr="000425EE">
        <w:rPr>
          <w:rFonts w:ascii="Times New Roman" w:hAnsi="Times New Roman"/>
          <w:bCs/>
          <w:sz w:val="24"/>
        </w:rPr>
        <w:t>.</w:t>
      </w:r>
    </w:p>
    <w:p w14:paraId="16590C77" w14:textId="77777777" w:rsidR="0023027A" w:rsidRPr="000425EE" w:rsidRDefault="0023027A" w:rsidP="00201FF4">
      <w:pPr>
        <w:rPr>
          <w:rFonts w:ascii="Times New Roman" w:hAnsi="Times New Roman"/>
          <w:bCs/>
          <w:sz w:val="24"/>
        </w:rPr>
      </w:pPr>
    </w:p>
    <w:p w14:paraId="37CFFDD8" w14:textId="26EE7A06" w:rsidR="008E7903" w:rsidRPr="000425EE" w:rsidRDefault="008E7903" w:rsidP="5F9242DE">
      <w:pPr>
        <w:rPr>
          <w:rFonts w:ascii="Times New Roman" w:hAnsi="Times New Roman"/>
          <w:sz w:val="24"/>
        </w:rPr>
      </w:pPr>
      <w:r w:rsidRPr="5F9242DE">
        <w:rPr>
          <w:rFonts w:ascii="Times New Roman" w:hAnsi="Times New Roman"/>
          <w:sz w:val="24"/>
        </w:rPr>
        <w:t>Eelnõu esitati kooskõlastamiseks eelnõude infosüsteemi EIS kaudu</w:t>
      </w:r>
      <w:commentRangeStart w:id="38"/>
      <w:del w:id="39" w:author="Maarja-Liis Lall - JUSTDIGI" w:date="2026-01-02T11:22:00Z">
        <w:r w:rsidRPr="5F9242DE" w:rsidDel="008E7903">
          <w:rPr>
            <w:rFonts w:ascii="Times New Roman" w:hAnsi="Times New Roman"/>
            <w:sz w:val="24"/>
          </w:rPr>
          <w:delText xml:space="preserve">, </w:delText>
        </w:r>
      </w:del>
      <w:ins w:id="40" w:author="Maarja-Liis Lall - JUSTDIGI" w:date="2026-01-02T11:22:00Z">
        <w:r w:rsidR="22B24234" w:rsidRPr="5F9242DE">
          <w:rPr>
            <w:rFonts w:ascii="Times New Roman" w:hAnsi="Times New Roman"/>
            <w:sz w:val="24"/>
          </w:rPr>
          <w:t xml:space="preserve"> (</w:t>
        </w:r>
      </w:ins>
      <w:hyperlink r:id="rId13" w:anchor="9uWA1xZU">
        <w:r w:rsidRPr="5F9242DE">
          <w:rPr>
            <w:rStyle w:val="Hyperlink"/>
            <w:rFonts w:ascii="Times New Roman" w:hAnsi="Times New Roman"/>
            <w:sz w:val="24"/>
          </w:rPr>
          <w:t>toimik 25-1105</w:t>
        </w:r>
      </w:hyperlink>
      <w:ins w:id="41" w:author="Maarja-Liis Lall - JUSTDIGI" w:date="2026-01-02T11:22:00Z">
        <w:r w:rsidR="52F3C41B" w:rsidRPr="5F9242DE">
          <w:rPr>
            <w:rFonts w:ascii="Times New Roman" w:hAnsi="Times New Roman"/>
            <w:sz w:val="24"/>
          </w:rPr>
          <w:t>)</w:t>
        </w:r>
      </w:ins>
      <w:del w:id="42" w:author="Maarja-Liis Lall - JUSTDIGI" w:date="2026-01-02T11:22:00Z">
        <w:r w:rsidRPr="5F9242DE" w:rsidDel="008E7903">
          <w:rPr>
            <w:rFonts w:ascii="Times New Roman" w:hAnsi="Times New Roman"/>
            <w:sz w:val="24"/>
          </w:rPr>
          <w:delText>,</w:delText>
        </w:r>
      </w:del>
      <w:commentRangeEnd w:id="38"/>
      <w:r>
        <w:rPr>
          <w:rStyle w:val="CommentReference"/>
        </w:rPr>
        <w:commentReference w:id="38"/>
      </w:r>
      <w:ins w:id="43" w:author="Maarja-Liis Lall - JUSTDIGI" w:date="2026-01-02T11:23:00Z">
        <w:r w:rsidR="574DE144" w:rsidRPr="5F9242DE">
          <w:rPr>
            <w:rFonts w:ascii="Times New Roman" w:hAnsi="Times New Roman"/>
            <w:sz w:val="24"/>
          </w:rPr>
          <w:t xml:space="preserve"> </w:t>
        </w:r>
      </w:ins>
      <w:r w:rsidRPr="5F9242DE">
        <w:rPr>
          <w:rFonts w:ascii="Times New Roman" w:hAnsi="Times New Roman"/>
          <w:sz w:val="24"/>
        </w:rPr>
        <w:t xml:space="preserve"> </w:t>
      </w:r>
      <w:del w:id="44" w:author="mso service" w:date="2026-01-21T05:33:00Z">
        <w:r w:rsidRPr="5F9242DE" w:rsidDel="001E5DB6">
          <w:rPr>
            <w:rFonts w:ascii="Times New Roman" w:hAnsi="Times New Roman"/>
            <w:sz w:val="24"/>
          </w:rPr>
          <w:fldChar w:fldCharType="begin"/>
        </w:r>
        <w:r w:rsidRPr="5F9242DE" w:rsidDel="001E5DB6">
          <w:rPr>
            <w:rFonts w:ascii="Times New Roman" w:hAnsi="Times New Roman"/>
            <w:sz w:val="24"/>
          </w:rPr>
          <w:delInstrText xml:space="preserve"> delta_recipientName_1  \* MERGEFORMAT</w:delInstrText>
        </w:r>
        <w:r w:rsidRPr="5F9242DE" w:rsidDel="001E5DB6">
          <w:rPr>
            <w:rFonts w:ascii="Times New Roman" w:hAnsi="Times New Roman"/>
            <w:sz w:val="24"/>
          </w:rPr>
          <w:fldChar w:fldCharType="separate"/>
        </w:r>
        <w:commentRangeStart w:id="45"/>
        <w:commentRangeStart w:id="46"/>
        <w:r w:rsidR="009E7589" w:rsidRPr="5F9242DE" w:rsidDel="001E5DB6">
          <w:rPr>
            <w:rFonts w:ascii="Times New Roman" w:hAnsi="Times New Roman"/>
            <w:sz w:val="24"/>
          </w:rPr>
          <w:delText>{recipientName.1}</w:delText>
        </w:r>
        <w:r w:rsidRPr="5F9242DE" w:rsidDel="001E5DB6">
          <w:rPr>
            <w:rFonts w:ascii="Times New Roman" w:hAnsi="Times New Roman"/>
            <w:sz w:val="24"/>
          </w:rPr>
          <w:fldChar w:fldCharType="end"/>
        </w:r>
      </w:del>
      <w:commentRangeEnd w:id="45"/>
      <w:r>
        <w:rPr>
          <w:rStyle w:val="CommentReference"/>
        </w:rPr>
        <w:commentReference w:id="45"/>
      </w:r>
      <w:commentRangeEnd w:id="46"/>
      <w:r>
        <w:rPr>
          <w:rStyle w:val="CommentReference"/>
        </w:rPr>
        <w:commentReference w:id="46"/>
      </w:r>
      <w:r w:rsidRPr="5F9242DE">
        <w:rPr>
          <w:rFonts w:ascii="Times New Roman" w:hAnsi="Times New Roman"/>
          <w:sz w:val="24"/>
        </w:rPr>
        <w:t>ile,</w:t>
      </w:r>
      <w:r w:rsidR="00326273" w:rsidRPr="5F9242DE">
        <w:rPr>
          <w:rFonts w:ascii="Times New Roman" w:hAnsi="Times New Roman"/>
          <w:sz w:val="24"/>
        </w:rPr>
        <w:t xml:space="preserve"> Sotsiaalministeeriumile, Siseministeeriumile</w:t>
      </w:r>
      <w:r w:rsidRPr="5F9242DE">
        <w:rPr>
          <w:rFonts w:ascii="Times New Roman" w:hAnsi="Times New Roman"/>
          <w:sz w:val="24"/>
        </w:rPr>
        <w:t>,</w:t>
      </w:r>
      <w:r w:rsidR="00326273" w:rsidRPr="5F9242DE">
        <w:rPr>
          <w:rFonts w:ascii="Times New Roman" w:hAnsi="Times New Roman"/>
          <w:sz w:val="24"/>
        </w:rPr>
        <w:t xml:space="preserve"> </w:t>
      </w:r>
      <w:r w:rsidR="00C03C59" w:rsidRPr="5F9242DE">
        <w:rPr>
          <w:rFonts w:ascii="Times New Roman" w:hAnsi="Times New Roman"/>
          <w:sz w:val="24"/>
        </w:rPr>
        <w:t xml:space="preserve">Kultuuriministeeriumile, </w:t>
      </w:r>
      <w:r w:rsidR="00326273" w:rsidRPr="5F9242DE">
        <w:rPr>
          <w:rFonts w:ascii="Times New Roman" w:hAnsi="Times New Roman"/>
          <w:sz w:val="24"/>
        </w:rPr>
        <w:t>Haridus- ja Teadusministeeriumile,</w:t>
      </w:r>
      <w:r w:rsidRPr="5F9242DE">
        <w:rPr>
          <w:rFonts w:ascii="Times New Roman" w:hAnsi="Times New Roman"/>
          <w:sz w:val="24"/>
        </w:rPr>
        <w:t xml:space="preserve"> </w:t>
      </w:r>
      <w:r w:rsidR="00326273" w:rsidRPr="5F9242DE">
        <w:rPr>
          <w:rFonts w:ascii="Times New Roman" w:hAnsi="Times New Roman"/>
          <w:sz w:val="24"/>
        </w:rPr>
        <w:t>Kliimaministeerium</w:t>
      </w:r>
      <w:r w:rsidRPr="5F9242DE">
        <w:rPr>
          <w:rFonts w:ascii="Times New Roman" w:hAnsi="Times New Roman"/>
          <w:sz w:val="24"/>
        </w:rPr>
        <w:t>ile, Rahandusministeeriumile, Regionaal- ja Põllumajandusministeeriumile ning arvamuse avaldamiseks Eesti Ametiühingute Keskliidule, Eesti Kaupmeeste Liidule, Eesti Tööandjate Keskliidule, Teenistujate Ametiliitude Keskorganisatsioonile TALO, Eesti Kaubandus-Tööstuskojale, Eesti Väike- ja Keskmiste Ettevõtete Assotsiatsioonile, Eesti Õpilasesinduste Liidule, Eesti Noorteühenduste Liidule, Lastekaitse Liidule, Eesti Pereettevõtjate Liidule, Eesti Hotellide ja Restoranide Liidule, Eesti HR Seltsile, Eesti Personalijuhtumise Ühingule PARE, Tööinspektsioonile, Eesti Töötukassale, Sotsiaalkindlustusametile ja Õiguskantsleri Kantseleile.</w:t>
      </w:r>
    </w:p>
    <w:bookmarkEnd w:id="37"/>
    <w:p w14:paraId="3379B157" w14:textId="7011518B" w:rsidR="00B26ECC" w:rsidRPr="000425EE" w:rsidRDefault="00B26ECC" w:rsidP="00201FF4">
      <w:pPr>
        <w:rPr>
          <w:rFonts w:ascii="Times New Roman" w:hAnsi="Times New Roman"/>
          <w:bCs/>
          <w:sz w:val="24"/>
        </w:rPr>
      </w:pPr>
    </w:p>
    <w:p w14:paraId="2B8A92C0" w14:textId="623BF1CA" w:rsidR="00B26ECC" w:rsidRPr="000425EE" w:rsidRDefault="00B26ECC" w:rsidP="00201FF4">
      <w:pPr>
        <w:rPr>
          <w:rFonts w:ascii="Times New Roman" w:hAnsi="Times New Roman"/>
          <w:bCs/>
          <w:iCs/>
          <w:sz w:val="24"/>
        </w:rPr>
      </w:pPr>
      <w:r w:rsidRPr="000425EE">
        <w:rPr>
          <w:rFonts w:ascii="Times New Roman" w:hAnsi="Times New Roman"/>
          <w:bCs/>
          <w:sz w:val="24"/>
        </w:rPr>
        <w:t xml:space="preserve">Eelnõu kohta olid märkused </w:t>
      </w:r>
      <w:r w:rsidR="003E675C" w:rsidRPr="000425EE">
        <w:rPr>
          <w:rFonts w:ascii="Times New Roman" w:hAnsi="Times New Roman"/>
          <w:bCs/>
          <w:sz w:val="24"/>
        </w:rPr>
        <w:t>Haridus- ja Teadusministeeriumil, Sotsiaalministeeriumil,</w:t>
      </w:r>
      <w:r w:rsidRPr="000425EE">
        <w:rPr>
          <w:rFonts w:ascii="Times New Roman" w:hAnsi="Times New Roman"/>
          <w:bCs/>
          <w:sz w:val="24"/>
        </w:rPr>
        <w:t xml:space="preserve"> Eesti Kaubandus-Tööstuskojal, Eesti Hotellide ja Restoranide Liidul, Eesti Põllumajandus-Kaubanduskojal, Eesti Ametiühingute Keskliidul, Eesti Tööandjate Keskliidul, Tööinspektsioonil, Tervise Arengu Instituudil, Lastekaitse Liidul, Eesti Õpilasesinduste Liidul, soolise võrdõiguslikkuse ja võrdse kohtlemise volinikul. Märkustega arvestamise või mittearvestamise ko</w:t>
      </w:r>
      <w:r w:rsidR="00A94F90" w:rsidRPr="000425EE">
        <w:rPr>
          <w:rFonts w:ascii="Times New Roman" w:hAnsi="Times New Roman"/>
          <w:bCs/>
          <w:sz w:val="24"/>
        </w:rPr>
        <w:t>ht</w:t>
      </w:r>
      <w:r w:rsidRPr="000425EE">
        <w:rPr>
          <w:rFonts w:ascii="Times New Roman" w:hAnsi="Times New Roman"/>
          <w:bCs/>
          <w:sz w:val="24"/>
        </w:rPr>
        <w:t>a on toodud ülevaade seletuskirja lisas 2.</w:t>
      </w:r>
    </w:p>
    <w:p w14:paraId="6ACFD8B7" w14:textId="77777777" w:rsidR="00D84BF6" w:rsidRPr="000425EE" w:rsidRDefault="00D84BF6" w:rsidP="00201FF4">
      <w:pPr>
        <w:pStyle w:val="paragraph"/>
        <w:pBdr>
          <w:bottom w:val="single" w:sz="12" w:space="1" w:color="000000"/>
        </w:pBdr>
        <w:spacing w:before="0" w:beforeAutospacing="0" w:after="0" w:afterAutospacing="0"/>
        <w:jc w:val="both"/>
        <w:textAlignment w:val="baseline"/>
        <w:rPr>
          <w:rFonts w:ascii="Segoe UI" w:hAnsi="Segoe UI" w:cs="Segoe UI"/>
          <w:sz w:val="18"/>
          <w:szCs w:val="18"/>
        </w:rPr>
      </w:pPr>
    </w:p>
    <w:p w14:paraId="0F22EC93" w14:textId="77777777" w:rsidR="00995DD5" w:rsidRPr="000425EE" w:rsidRDefault="00995DD5" w:rsidP="00201FF4">
      <w:pPr>
        <w:pStyle w:val="paragraph"/>
        <w:pBdr>
          <w:bottom w:val="single" w:sz="12" w:space="1" w:color="000000"/>
        </w:pBdr>
        <w:spacing w:before="0" w:beforeAutospacing="0" w:after="0" w:afterAutospacing="0"/>
        <w:jc w:val="both"/>
        <w:textAlignment w:val="baseline"/>
        <w:rPr>
          <w:rFonts w:ascii="Segoe UI" w:hAnsi="Segoe UI" w:cs="Segoe UI"/>
          <w:sz w:val="18"/>
          <w:szCs w:val="18"/>
        </w:rPr>
      </w:pPr>
    </w:p>
    <w:p w14:paraId="0D3BA7EF" w14:textId="38BFEC68" w:rsidR="0023027A" w:rsidRPr="000425EE" w:rsidRDefault="0086075E" w:rsidP="00201FF4">
      <w:pPr>
        <w:pStyle w:val="paragraph"/>
        <w:spacing w:before="0" w:beforeAutospacing="0" w:after="0" w:afterAutospacing="0"/>
        <w:jc w:val="both"/>
        <w:textAlignment w:val="baseline"/>
      </w:pPr>
      <w:r w:rsidRPr="000425EE">
        <w:rPr>
          <w:rStyle w:val="normaltextrun"/>
        </w:rPr>
        <w:t>Algatab Vabariigi Valitsus … ………………… 2025. a</w:t>
      </w:r>
    </w:p>
    <w:p w14:paraId="4BD0DB66" w14:textId="77777777" w:rsidR="009834F3" w:rsidRPr="000425EE" w:rsidRDefault="009834F3" w:rsidP="00201FF4"/>
    <w:sectPr w:rsidR="009834F3" w:rsidRPr="000425EE" w:rsidSect="00501FF9">
      <w:footerReference w:type="default" r:id="rId14"/>
      <w:pgSz w:w="11906" w:h="16838"/>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Maarja-Liis Lall - JUSTDIGI" w:date="2026-01-02T11:30:00Z" w:initials="MJ">
    <w:p w14:paraId="34F02FDC" w14:textId="605AB91C" w:rsidR="7B991184" w:rsidRDefault="001E5DB6">
      <w:pPr>
        <w:pStyle w:val="CommentText"/>
      </w:pPr>
      <w:r>
        <w:rPr>
          <w:rStyle w:val="CommentReference"/>
        </w:rPr>
        <w:annotationRef/>
      </w:r>
      <w:r w:rsidRPr="4A9183AA">
        <w:t xml:space="preserve">See lõik võiks olla seaduse eesmärgi all, sest teeb sisukokkuvõtte liiga pikaks. Sisukokkuvõte peaks olema lühike </w:t>
      </w:r>
      <w:r w:rsidRPr="4A9183AA">
        <w:t>ja kokkuvõtlik, kus on lühidalt toodud lahendatav küsimus ja seos kehtiva õigusega, eesmärk, lahendusettepanek ja mõju (sh mõju halduskoormusele).</w:t>
      </w:r>
    </w:p>
  </w:comment>
  <w:comment w:id="4" w:author="Maarja-Liis Lall - JUSTDIGI" w:date="2026-01-02T13:30:00Z" w:initials="MJ">
    <w:p w14:paraId="6E73495A" w14:textId="2FD63D97" w:rsidR="4BDEB215" w:rsidRDefault="001E5DB6">
      <w:pPr>
        <w:pStyle w:val="CommentText"/>
      </w:pPr>
      <w:r>
        <w:rPr>
          <w:rStyle w:val="CommentReference"/>
        </w:rPr>
        <w:annotationRef/>
      </w:r>
      <w:r w:rsidRPr="4F25E78B">
        <w:t>Seaduse või selle sätte kehtetuks tunnistamisel või muutmisel esitatakse eelnõu seletuskirjas nende õigusaktide sätete loetelu, mis sisaldavad otsest viidet kehtetuks</w:t>
      </w:r>
      <w:r w:rsidRPr="4F25E78B">
        <w:t xml:space="preserve"> tunnistatavale või muudetavale seadusele või sättele, ning põhjendatakse, miks on viitavat sätet muudetud või jäetud muutmata. Samamoodi analüüsitakse ka kaudseid viiteid (HÕNTE § 43 lg 2).</w:t>
      </w:r>
    </w:p>
    <w:p w14:paraId="3340B248" w14:textId="4635234B" w:rsidR="667386A0" w:rsidRDefault="001E5DB6">
      <w:pPr>
        <w:pStyle w:val="CommentText"/>
      </w:pPr>
    </w:p>
    <w:p w14:paraId="2DFB2CFC" w14:textId="014E7ED6" w:rsidR="65C85DC2" w:rsidRDefault="001E5DB6">
      <w:pPr>
        <w:pStyle w:val="CommentText"/>
      </w:pPr>
      <w:r w:rsidRPr="79F10EFA">
        <w:rPr>
          <w:b/>
          <w:bCs/>
        </w:rPr>
        <w:t>Jäänud arvestamata: Järelevalve (TLS § 115 lg 1, § 118, ) on pal</w:t>
      </w:r>
      <w:r w:rsidRPr="79F10EFA">
        <w:rPr>
          <w:b/>
          <w:bCs/>
        </w:rPr>
        <w:t>ju viiteid muudetavatele normidele. Ka neid tuleks käsitleda seletuskirjas ja need välja tuua.</w:t>
      </w:r>
    </w:p>
  </w:comment>
  <w:comment w:id="5" w:author="Maarja-Liis Lall - JUSTDIGI" w:date="2026-01-02T13:38:00Z" w:initials="MJ">
    <w:p w14:paraId="39659DCB" w14:textId="0924EB4C" w:rsidR="5745E52C" w:rsidRDefault="001E5DB6">
      <w:pPr>
        <w:pStyle w:val="CommentText"/>
      </w:pPr>
      <w:r>
        <w:rPr>
          <w:rStyle w:val="CommentReference"/>
        </w:rPr>
        <w:annotationRef/>
      </w:r>
      <w:r w:rsidRPr="09539716">
        <w:t>Seletuskirjas esita alati eelnõu põhiseaduspärasuse analüüs</w:t>
      </w:r>
    </w:p>
    <w:p w14:paraId="6CA0387F" w14:textId="271EC0CD" w:rsidR="4DA48F5B" w:rsidRDefault="001E5DB6">
      <w:pPr>
        <w:pStyle w:val="CommentText"/>
      </w:pPr>
      <w:r w:rsidRPr="4511C937">
        <w:t>Eelnõu seletuskirjas too põhiseaduspärasuse analüüs seletuskirja 3. osas “Eelnõu sisu ja võrdlev ana</w:t>
      </w:r>
      <w:r w:rsidRPr="4511C937">
        <w:t xml:space="preserve">lüüs” eraldi viimase alajaotusena välja (nt 3.1. TLS muutmine; 3.2. Põhiseaduspärasus). Kui loetavuse huvides on mõttekam esitada põhiseaduspärasuse põhjalik analüüs konkreetse sätte põhjenduse juures, saab seletuskirja 3. osa viimases alajaotuses esitada </w:t>
      </w:r>
      <w:r w:rsidRPr="4511C937">
        <w:t>viite vastavale argumenteeritud analüüsile ning alajaotuses esitada üksnes kokkuvõtlik järeldus. Või vastupidi, põhjalik analüüs esitatakse viimases alajaotuses ning vastavat piirangut sisaldavate normide juures on viide eraldi alaosas esitatud põhiseadusp</w:t>
      </w:r>
      <w:r w:rsidRPr="4511C937">
        <w:t xml:space="preserve">ärasuse analüüsile. Kui eelnõuga kavandatud muudatused ei riiva nt põhiõigusi, tuleb seda põhiseaduspärasuse analüüsi alajaotuses märkida. Näiteks kui kavandatud muudatus on formaalne (muudetakse üksnes asutuse nimetus vms). Samas palume meeles pidada, et </w:t>
      </w:r>
      <w:r w:rsidRPr="4511C937">
        <w:t>riive on igasugune ebasoodus mõjutamine ja see, et riive on proportsionaalne, ei tähenda, et riivet ei ole.</w:t>
      </w:r>
    </w:p>
    <w:p w14:paraId="6975B1B1" w14:textId="58A532BA" w:rsidR="254E95DA" w:rsidRDefault="001E5DB6">
      <w:pPr>
        <w:pStyle w:val="CommentText"/>
      </w:pPr>
    </w:p>
    <w:p w14:paraId="32158AB5" w14:textId="545F8C97" w:rsidR="4F852172" w:rsidRDefault="001E5DB6">
      <w:pPr>
        <w:pStyle w:val="CommentText"/>
      </w:pPr>
      <w:r w:rsidRPr="2DAD4D07">
        <w:rPr>
          <w:b/>
          <w:bCs/>
        </w:rPr>
        <w:t>Isegi kui leiate, et riive on proportsionaalne või ei ole olulist PS riivet muudatustega, siis tuleks seda selgitada ikkagi ja see välja tuua, st p</w:t>
      </w:r>
      <w:r w:rsidRPr="2DAD4D07">
        <w:rPr>
          <w:b/>
          <w:bCs/>
        </w:rPr>
        <w:t>õhiseaduspärasust peab olema käsitletud seletuskirjas. Iseenesest alaealistega seonduvad töötingimused peaks olema puutumuses PS §-dega 29, 28 ja 27.</w:t>
      </w:r>
    </w:p>
  </w:comment>
  <w:comment w:id="6" w:author="Maarja-Liis Lall - JUSTDIGI" w:date="2026-01-02T13:40:00Z" w:initials="MJ">
    <w:p w14:paraId="7B37C22E" w14:textId="55BF51C3" w:rsidR="1E1CFB9E" w:rsidRDefault="001E5DB6">
      <w:pPr>
        <w:pStyle w:val="CommentText"/>
      </w:pPr>
      <w:r>
        <w:rPr>
          <w:rStyle w:val="CommentReference"/>
        </w:rPr>
        <w:annotationRef/>
      </w:r>
      <w:r w:rsidRPr="4EF4F306">
        <w:t xml:space="preserve">PS § 28 komm 25: </w:t>
      </w:r>
    </w:p>
    <w:p w14:paraId="55C7E9FD" w14:textId="03A46C11" w:rsidR="3B0D1C62" w:rsidRDefault="001E5DB6">
      <w:pPr>
        <w:pStyle w:val="CommentText"/>
      </w:pPr>
      <w:r w:rsidRPr="16A082BA">
        <w:t>Sidudes EL ja rahvusvahelise õiguse regulatsiooni PS-ga saab öelda, et palgatöötajate k</w:t>
      </w:r>
      <w:r w:rsidRPr="16A082BA">
        <w:t>aitseks tuleb kehtestada eelkõige järgmised töötingimuste miinimumnõuded. Tööd tegeva inimese tervisepõhiõiguse kaitseks tuleb seadusandjal sätestada nõuded töökeskkonna tervislikkusele ja ohutusele; tervisepõhiõiguse ning perekonna- ja eraelu kaitseks tul</w:t>
      </w:r>
      <w:r w:rsidRPr="16A082BA">
        <w:t>eb reguleerida töö- ja puhkeaega, iga-aastaseid puhkusi; kehtestada tuleb ka töötasu alammäär kindla ajaühiku kohta ning kaitse põhjendamatu töösuhte lõpetamise vastu – need aitavad kaasa inimese võimalusele end rakendada vabalt valitud tegevusalal ja taga</w:t>
      </w:r>
      <w:r w:rsidRPr="16A082BA">
        <w:t>da võimalused inimväärseks elatiseks; võrdse kohtlemise ja võrdsete võimaluste tagamiseks tööalastes suhetes tuleb sätestada põhjendamatu erineva kohtlemise keeld.</w:t>
      </w:r>
    </w:p>
  </w:comment>
  <w:comment w:id="7" w:author="Maarja-Liis Lall - JUSTDIGI" w:date="2026-01-02T13:45:00Z" w:initials="MJ">
    <w:p w14:paraId="76460B8E" w14:textId="04F2A352" w:rsidR="05140D87" w:rsidRDefault="001E5DB6">
      <w:pPr>
        <w:pStyle w:val="CommentText"/>
      </w:pPr>
      <w:r>
        <w:rPr>
          <w:rStyle w:val="CommentReference"/>
        </w:rPr>
        <w:annotationRef/>
      </w:r>
      <w:r w:rsidRPr="0F6E37F0">
        <w:t xml:space="preserve">Kuivõrd alaealiste kaitseks sätestatuid piiranguid leevendatakse, siis ma ütleks, et peaks </w:t>
      </w:r>
      <w:r w:rsidRPr="0F6E37F0">
        <w:t>ikkagi olema analüüs/põhjendus, st riive on olemas, isegi kui jaatame, et see proportsionaalne.</w:t>
      </w:r>
    </w:p>
  </w:comment>
  <w:comment w:id="8" w:author="Maarja-Liis Lall - JUSTDIGI" w:date="2026-01-02T13:45:00Z" w:initials="MJ">
    <w:p w14:paraId="4A6C9E77" w14:textId="2FA8AE9F" w:rsidR="14F5B055" w:rsidRDefault="001E5DB6">
      <w:pPr>
        <w:pStyle w:val="CommentText"/>
      </w:pPr>
      <w:r>
        <w:rPr>
          <w:rStyle w:val="CommentReference"/>
        </w:rPr>
        <w:annotationRef/>
      </w:r>
      <w:r w:rsidRPr="7372F657">
        <w:t>Proportsionaalsuse analüüs:</w:t>
      </w:r>
    </w:p>
    <w:p w14:paraId="7F96F124" w14:textId="198B580B" w:rsidR="41B7AC82" w:rsidRDefault="001E5DB6">
      <w:pPr>
        <w:pStyle w:val="CommentText"/>
      </w:pPr>
      <w:r w:rsidRPr="671A12B8">
        <w:t>1) Kas on meede on sobiv? − Sobiv on abinõu, mis soodustab piirangu eesmärgi saavutamist. Seega on abinõu sobiv vahend saavutamisek</w:t>
      </w:r>
      <w:r w:rsidRPr="671A12B8">
        <w:t>s, kui piirangu eesmärki on põhimõtteliselt võimalik nimetatud meetmega saavutada; </w:t>
      </w:r>
    </w:p>
    <w:p w14:paraId="77284A2D" w14:textId="3D991A78" w:rsidR="732F97E2" w:rsidRDefault="001E5DB6">
      <w:pPr>
        <w:pStyle w:val="CommentText"/>
      </w:pPr>
      <w:r w:rsidRPr="370EBCDE">
        <w:t>2) Kas meede on vajalik? − Põhiõiguse piirang on vajalik, kui piirangu eesmärki ei ole võimalik saavutada mõne teise, isikut vähem koormava abinõuga, mis on vähemalt sama e</w:t>
      </w:r>
      <w:r w:rsidRPr="370EBCDE">
        <w:t>fektiivne kui esimene.; </w:t>
      </w:r>
    </w:p>
    <w:p w14:paraId="49814B02" w14:textId="1B517D25" w:rsidR="44C4312B" w:rsidRDefault="001E5DB6">
      <w:pPr>
        <w:pStyle w:val="CommentText"/>
      </w:pPr>
      <w:r w:rsidRPr="0F318B83">
        <w:t xml:space="preserve">3) Kas meede on mõõdukas? − Otsustamaks abinõu mõõdukuse üle tuleb kaaluda ühelt poolt põhiõigusesse sekkumise ulatust ja intensiivsust ning teiselt poolt piirangu eesmärgi tähtsust. Mida intensiivsem on põhiõiguse riive, seda kaalukamad peavad olema seda </w:t>
      </w:r>
      <w:r w:rsidRPr="0F318B83">
        <w:t>õigustavad põhjused. </w:t>
      </w:r>
    </w:p>
  </w:comment>
  <w:comment w:id="9" w:author="Maarja-Liis Lall - JUSTDIGI" w:date="2026-01-02T15:27:00Z" w:initials="MJ">
    <w:p w14:paraId="29E7C941" w14:textId="382F04DA" w:rsidR="0AB1B03B" w:rsidRDefault="001E5DB6">
      <w:pPr>
        <w:pStyle w:val="CommentText"/>
      </w:pPr>
      <w:r>
        <w:rPr>
          <w:rStyle w:val="CommentReference"/>
        </w:rPr>
        <w:annotationRef/>
      </w:r>
      <w:r w:rsidRPr="31D5B15F">
        <w:t>sisuliselt see ju tähendab, et saab igas tegevusvaldkonnas. Kas võiks selle siis välja öelda siin?</w:t>
      </w:r>
    </w:p>
  </w:comment>
  <w:comment w:id="12" w:author="Maarja-Liis Lall - JUSTDIGI" w:date="2026-01-02T12:58:00Z" w:initials="MJ">
    <w:p w14:paraId="48F19B8E" w14:textId="65D1A537" w:rsidR="49B0C58D" w:rsidRDefault="001E5DB6">
      <w:pPr>
        <w:pStyle w:val="CommentText"/>
      </w:pPr>
      <w:r>
        <w:rPr>
          <w:rStyle w:val="CommentReference"/>
        </w:rPr>
        <w:annotationRef/>
      </w:r>
      <w:r w:rsidRPr="38AF10EE">
        <w:t>Kas me saame õigesti aru, et II ringi EN versioonis mõeldakse "õppimiskohustusliku alaealise" all HaS mõttes</w:t>
      </w:r>
      <w:r w:rsidRPr="38AF10EE">
        <w:t xml:space="preserve"> õppimiskohustust (HaS § 10.1)? Kui jah, võiks seda selguse huvides täpsustada, et nii oli enne ja jääb ka praegu ja viidata HaS regulatsioonile.</w:t>
      </w:r>
    </w:p>
  </w:comment>
  <w:comment w:id="14" w:author="Maarja-Liis Lall - JUSTDIGI" w:date="2026-01-02T13:18:00Z" w:initials="MJ">
    <w:p w14:paraId="13B3F897" w14:textId="5D848E7E" w:rsidR="0DF2DC37" w:rsidRDefault="001E5DB6">
      <w:pPr>
        <w:pStyle w:val="CommentText"/>
      </w:pPr>
      <w:r>
        <w:rPr>
          <w:rStyle w:val="CommentReference"/>
        </w:rPr>
        <w:annotationRef/>
      </w:r>
      <w:r w:rsidRPr="4C062FFA">
        <w:t>Hea siduv viide</w:t>
      </w:r>
    </w:p>
  </w:comment>
  <w:comment w:id="18" w:author="Maarja-Liis Lall - JUSTDIGI" w:date="2026-01-02T13:57:00Z" w:initials="MJ">
    <w:p w14:paraId="20A26176" w14:textId="468C10BA" w:rsidR="33CEA8D8" w:rsidRDefault="001E5DB6">
      <w:pPr>
        <w:pStyle w:val="CommentText"/>
      </w:pPr>
      <w:r>
        <w:rPr>
          <w:rStyle w:val="CommentReference"/>
        </w:rPr>
        <w:annotationRef/>
      </w:r>
      <w:r w:rsidRPr="4C9B1932">
        <w:t>Palume lisada ka info, kas Euroopa Komisjoni teavitamine vajalik (direktiivi rakendamine esialgsest rakendamisest avaramalt) ning kui ei, siis mis õiguslikul alusel. Selleks ka vastavustabel vajalik?</w:t>
      </w:r>
    </w:p>
  </w:comment>
  <w:comment w:id="17" w:author="Maarja-Liis Lall - JUSTDIGI" w:date="2026-01-02T13:58:00Z" w:initials="MJ">
    <w:p w14:paraId="268B8380" w14:textId="29FDB024" w:rsidR="2767F660" w:rsidRDefault="001E5DB6">
      <w:pPr>
        <w:pStyle w:val="CommentText"/>
      </w:pPr>
      <w:r>
        <w:rPr>
          <w:rStyle w:val="CommentReference"/>
        </w:rPr>
        <w:annotationRef/>
      </w:r>
      <w:r w:rsidRPr="64F991A4">
        <w:t>ning lisada, et kooskõla direkti</w:t>
      </w:r>
      <w:r w:rsidRPr="64F991A4">
        <w:t>iviga on analüüsitud punktide ... selgituse juures?</w:t>
      </w:r>
    </w:p>
  </w:comment>
  <w:comment w:id="21" w:author="Maarja-Liis Lall - JUSTDIGI" w:date="2026-01-02T13:19:00Z" w:initials="MJ">
    <w:p w14:paraId="5737957E" w14:textId="6754850D" w:rsidR="0B0C7362" w:rsidRDefault="001E5DB6">
      <w:pPr>
        <w:pStyle w:val="CommentText"/>
      </w:pPr>
      <w:r>
        <w:rPr>
          <w:rStyle w:val="CommentReference"/>
        </w:rPr>
        <w:annotationRef/>
      </w:r>
      <w:r w:rsidRPr="1E5BB1F3">
        <w:t>tühi rida lõikude vahele</w:t>
      </w:r>
    </w:p>
  </w:comment>
  <w:comment w:id="33" w:author="Maarja-Liis Lall - JUSTDIGI" w:date="2026-01-02T13:20:00Z" w:initials="MJ">
    <w:p w14:paraId="011A6C4C" w14:textId="394F609A" w:rsidR="1AC06E0C" w:rsidRDefault="001E5DB6">
      <w:pPr>
        <w:pStyle w:val="CommentText"/>
      </w:pPr>
      <w:r>
        <w:rPr>
          <w:rStyle w:val="CommentReference"/>
        </w:rPr>
        <w:annotationRef/>
      </w:r>
      <w:r w:rsidRPr="08CCC604">
        <w:t>tühi rida lõikude vahele</w:t>
      </w:r>
    </w:p>
  </w:comment>
  <w:comment w:id="38" w:author="Maarja-Liis Lall - JUSTDIGI" w:date="2026-01-02T13:23:00Z" w:initials="MJ">
    <w:p w14:paraId="679B3D83" w14:textId="6F88E692" w:rsidR="7A0F994E" w:rsidRDefault="001E5DB6">
      <w:pPr>
        <w:pStyle w:val="CommentText"/>
      </w:pPr>
      <w:r>
        <w:rPr>
          <w:rStyle w:val="CommentReference"/>
        </w:rPr>
        <w:annotationRef/>
      </w:r>
      <w:r w:rsidRPr="5C7559DF">
        <w:t>selgem oleks see sulgudes</w:t>
      </w:r>
    </w:p>
  </w:comment>
  <w:comment w:id="45" w:author="Maarja-Liis Lall - JUSTDIGI" w:date="2026-01-02T13:21:00Z" w:initials="MJ">
    <w:p w14:paraId="441717BB" w14:textId="1E04D54F" w:rsidR="444F04B9" w:rsidRDefault="001E5DB6">
      <w:pPr>
        <w:pStyle w:val="CommentText"/>
      </w:pPr>
      <w:r>
        <w:rPr>
          <w:rStyle w:val="CommentReference"/>
        </w:rPr>
        <w:annotationRef/>
      </w:r>
      <w:r w:rsidRPr="6D0BAC1D">
        <w:t>palun vaadake see koht üle, midagi on si</w:t>
      </w:r>
      <w:r w:rsidRPr="6D0BAC1D">
        <w:t>in vale</w:t>
      </w:r>
    </w:p>
  </w:comment>
  <w:comment w:id="46" w:author="Maarja-Liis Lall - JUSTDIGI" w:date="2026-01-02T13:22:00Z" w:initials="MJ">
    <w:p w14:paraId="06E8AAE4" w14:textId="05C1154B" w:rsidR="3138C4BB" w:rsidRDefault="001E5DB6">
      <w:pPr>
        <w:pStyle w:val="CommentText"/>
      </w:pPr>
      <w:r>
        <w:rPr>
          <w:rStyle w:val="CommentReference"/>
        </w:rPr>
        <w:annotationRef/>
      </w:r>
      <w:r w:rsidRPr="683F3E2A">
        <w:t>varem oli Majandus- ja Kommunikatsiooniministeerium?</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4F02FDC" w15:done="0"/>
  <w15:commentEx w15:paraId="2DFB2CFC" w15:done="0"/>
  <w15:commentEx w15:paraId="32158AB5" w15:done="0"/>
  <w15:commentEx w15:paraId="55C7E9FD" w15:paraIdParent="32158AB5" w15:done="0"/>
  <w15:commentEx w15:paraId="76460B8E" w15:paraIdParent="32158AB5" w15:done="0"/>
  <w15:commentEx w15:paraId="49814B02" w15:paraIdParent="32158AB5" w15:done="0"/>
  <w15:commentEx w15:paraId="29E7C941" w15:done="0"/>
  <w15:commentEx w15:paraId="48F19B8E" w15:done="0"/>
  <w15:commentEx w15:paraId="13B3F897" w15:done="0"/>
  <w15:commentEx w15:paraId="20A26176" w15:done="0"/>
  <w15:commentEx w15:paraId="268B8380" w15:done="0"/>
  <w15:commentEx w15:paraId="5737957E" w15:done="0"/>
  <w15:commentEx w15:paraId="011A6C4C" w15:done="0"/>
  <w15:commentEx w15:paraId="679B3D83" w15:done="0"/>
  <w15:commentEx w15:paraId="441717BB" w15:done="0"/>
  <w15:commentEx w15:paraId="06E8AAE4" w15:paraIdParent="441717BB" w15:done="0"/>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AAB6870" w16cex:dateUtc="2026-01-02T09:30:25.957Z"/>
  <w16cex:commentExtensible w16cex:durableId="59E3281C" w16cex:dateUtc="2026-01-02T10:58:16.18Z"/>
  <w16cex:commentExtensible w16cex:durableId="228F981D" w16cex:dateUtc="2026-01-02T11:18:36.63Z"/>
  <w16cex:commentExtensible w16cex:durableId="30F732D6" w16cex:dateUtc="2026-01-02T11:19:46.662Z"/>
  <w16cex:commentExtensible w16cex:durableId="08145648" w16cex:dateUtc="2026-01-02T11:20:31.038Z"/>
  <w16cex:commentExtensible w16cex:durableId="2761F12C" w16cex:dateUtc="2026-01-02T11:21:45.453Z"/>
  <w16cex:commentExtensible w16cex:durableId="7BF446D8" w16cex:dateUtc="2026-01-02T11:22:42.764Z"/>
  <w16cex:commentExtensible w16cex:durableId="548EBFC4" w16cex:dateUtc="2026-01-02T11:23:15.26Z"/>
  <w16cex:commentExtensible w16cex:durableId="2719EC03" w16cex:dateUtc="2026-01-02T11:30:04.465Z"/>
  <w16cex:commentExtensible w16cex:durableId="77EF57AB" w16cex:dateUtc="2026-01-02T11:38:03.707Z"/>
  <w16cex:commentExtensible w16cex:durableId="19D65259" w16cex:dateUtc="2026-01-02T11:40:56.923Z"/>
  <w16cex:commentExtensible w16cex:durableId="0EFF0622" w16cex:dateUtc="2026-01-02T11:45:03.995Z"/>
  <w16cex:commentExtensible w16cex:durableId="112951C6" w16cex:dateUtc="2026-01-02T11:45:42.908Z"/>
  <w16cex:commentExtensible w16cex:durableId="75341DED" w16cex:dateUtc="2026-01-02T11:57:38.934Z"/>
  <w16cex:commentExtensible w16cex:durableId="13800723" w16cex:dateUtc="2026-01-02T11:58:32.815Z"/>
  <w16cex:commentExtensible w16cex:durableId="3750C671" w16cex:dateUtc="2026-01-02T13:27:35.284Z"/>
</w16cex:commentsExtensible>
</file>

<file path=word/commentsIds.xml><?xml version="1.0" encoding="utf-8"?>
<w16cid:commentsIds xmlns:mc="http://schemas.openxmlformats.org/markup-compatibility/2006" xmlns:w16cid="http://schemas.microsoft.com/office/word/2016/wordml/cid" mc:Ignorable="w16cid">
  <w16cid:commentId w16cid:paraId="34F02FDC" w16cid:durableId="2AAB6870"/>
  <w16cid:commentId w16cid:paraId="48F19B8E" w16cid:durableId="59E3281C"/>
  <w16cid:commentId w16cid:paraId="13B3F897" w16cid:durableId="228F981D"/>
  <w16cid:commentId w16cid:paraId="5737957E" w16cid:durableId="30F732D6"/>
  <w16cid:commentId w16cid:paraId="011A6C4C" w16cid:durableId="08145648"/>
  <w16cid:commentId w16cid:paraId="441717BB" w16cid:durableId="2761F12C"/>
  <w16cid:commentId w16cid:paraId="06E8AAE4" w16cid:durableId="7BF446D8"/>
  <w16cid:commentId w16cid:paraId="679B3D83" w16cid:durableId="548EBFC4"/>
  <w16cid:commentId w16cid:paraId="2DFB2CFC" w16cid:durableId="2719EC03"/>
  <w16cid:commentId w16cid:paraId="32158AB5" w16cid:durableId="77EF57AB"/>
  <w16cid:commentId w16cid:paraId="55C7E9FD" w16cid:durableId="19D65259"/>
  <w16cid:commentId w16cid:paraId="76460B8E" w16cid:durableId="0EFF0622"/>
  <w16cid:commentId w16cid:paraId="49814B02" w16cid:durableId="112951C6"/>
  <w16cid:commentId w16cid:paraId="20A26176" w16cid:durableId="75341DED"/>
  <w16cid:commentId w16cid:paraId="268B8380" w16cid:durableId="13800723"/>
  <w16cid:commentId w16cid:paraId="29E7C941" w16cid:durableId="3750C67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136D5E" w14:textId="77777777" w:rsidR="00260F5C" w:rsidRDefault="00260F5C" w:rsidP="002B757D">
      <w:r>
        <w:separator/>
      </w:r>
    </w:p>
  </w:endnote>
  <w:endnote w:type="continuationSeparator" w:id="0">
    <w:p w14:paraId="212B3EA7" w14:textId="77777777" w:rsidR="00260F5C" w:rsidRDefault="00260F5C" w:rsidP="002B757D">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Times">
    <w:panose1 w:val="02020603050405020304"/>
    <w:charset w:val="BA"/>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sz w:val="20"/>
        <w:szCs w:val="20"/>
      </w:rPr>
      <w:id w:val="-1206333457"/>
      <w:docPartObj>
        <w:docPartGallery w:val="Page Numbers (Bottom of Page)"/>
        <w:docPartUnique/>
      </w:docPartObj>
    </w:sdtPr>
    <w:sdtEndPr/>
    <w:sdtContent>
      <w:p w14:paraId="668002DC" w14:textId="66F202D1" w:rsidR="00631CCE" w:rsidRPr="00631CCE" w:rsidRDefault="00631CCE">
        <w:pPr>
          <w:pStyle w:val="Footer"/>
          <w:jc w:val="center"/>
          <w:rPr>
            <w:rFonts w:ascii="Times New Roman" w:hAnsi="Times New Roman"/>
            <w:sz w:val="20"/>
            <w:szCs w:val="20"/>
          </w:rPr>
        </w:pPr>
        <w:r w:rsidRPr="00631CCE">
          <w:rPr>
            <w:rFonts w:ascii="Times New Roman" w:hAnsi="Times New Roman"/>
            <w:sz w:val="20"/>
            <w:szCs w:val="20"/>
          </w:rPr>
          <w:fldChar w:fldCharType="begin"/>
        </w:r>
        <w:r w:rsidRPr="00631CCE">
          <w:rPr>
            <w:rFonts w:ascii="Times New Roman" w:hAnsi="Times New Roman"/>
            <w:sz w:val="20"/>
            <w:szCs w:val="20"/>
          </w:rPr>
          <w:instrText>PAGE   \* MERGEFORMAT</w:instrText>
        </w:r>
        <w:r w:rsidRPr="00631CCE">
          <w:rPr>
            <w:rFonts w:ascii="Times New Roman" w:hAnsi="Times New Roman"/>
            <w:sz w:val="20"/>
            <w:szCs w:val="20"/>
          </w:rPr>
          <w:fldChar w:fldCharType="separate"/>
        </w:r>
        <w:r w:rsidR="001E5DB6">
          <w:rPr>
            <w:rFonts w:ascii="Times New Roman" w:hAnsi="Times New Roman"/>
            <w:noProof/>
            <w:sz w:val="20"/>
            <w:szCs w:val="20"/>
          </w:rPr>
          <w:t>11</w:t>
        </w:r>
        <w:r w:rsidRPr="00631CCE">
          <w:rPr>
            <w:rFonts w:ascii="Times New Roman" w:hAnsi="Times New Roman"/>
            <w:sz w:val="20"/>
            <w:szCs w:val="20"/>
          </w:rPr>
          <w:fldChar w:fldCharType="end"/>
        </w:r>
      </w:p>
    </w:sdtContent>
  </w:sdt>
  <w:p w14:paraId="60FFB5F2" w14:textId="77777777" w:rsidR="00631CCE" w:rsidRDefault="00631C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52FBCD" w14:textId="77777777" w:rsidR="00260F5C" w:rsidRDefault="00260F5C" w:rsidP="002B757D">
      <w:r>
        <w:separator/>
      </w:r>
    </w:p>
  </w:footnote>
  <w:footnote w:type="continuationSeparator" w:id="0">
    <w:p w14:paraId="47047150" w14:textId="77777777" w:rsidR="00260F5C" w:rsidRDefault="00260F5C" w:rsidP="002B757D">
      <w:r>
        <w:continuationSeparator/>
      </w:r>
    </w:p>
  </w:footnote>
  <w:footnote w:id="1">
    <w:p w14:paraId="0AD289B7" w14:textId="2DF13DEF" w:rsidR="00E35953" w:rsidRPr="00C00077" w:rsidRDefault="00E35953" w:rsidP="004D7FF9">
      <w:pPr>
        <w:pStyle w:val="FootnoteText"/>
        <w:jc w:val="left"/>
        <w:rPr>
          <w:rFonts w:ascii="Times New Roman" w:hAnsi="Times New Roman"/>
          <w:sz w:val="18"/>
          <w:szCs w:val="18"/>
        </w:rPr>
      </w:pPr>
      <w:r w:rsidRPr="00C00077">
        <w:rPr>
          <w:rStyle w:val="FootnoteReference"/>
          <w:rFonts w:ascii="Times New Roman" w:hAnsi="Times New Roman"/>
          <w:sz w:val="18"/>
          <w:szCs w:val="18"/>
        </w:rPr>
        <w:footnoteRef/>
      </w:r>
      <w:r w:rsidRPr="00C00077">
        <w:rPr>
          <w:rFonts w:ascii="Times New Roman" w:hAnsi="Times New Roman"/>
          <w:sz w:val="18"/>
          <w:szCs w:val="18"/>
        </w:rPr>
        <w:t xml:space="preserve"> </w:t>
      </w:r>
      <w:r w:rsidR="006972AB" w:rsidRPr="00C00077">
        <w:rPr>
          <w:rFonts w:ascii="Times New Roman" w:hAnsi="Times New Roman"/>
          <w:sz w:val="18"/>
          <w:szCs w:val="18"/>
        </w:rPr>
        <w:t xml:space="preserve">Sotsiaalministeerium. </w:t>
      </w:r>
      <w:r w:rsidR="00FF2919" w:rsidRPr="00C00077">
        <w:rPr>
          <w:rFonts w:ascii="Times New Roman" w:hAnsi="Times New Roman"/>
          <w:sz w:val="18"/>
          <w:szCs w:val="18"/>
        </w:rPr>
        <w:t>Heaolu arengukava 2023–2030</w:t>
      </w:r>
      <w:r w:rsidR="00A53D88" w:rsidRPr="00C00077">
        <w:rPr>
          <w:rFonts w:ascii="Times New Roman" w:hAnsi="Times New Roman"/>
          <w:sz w:val="18"/>
          <w:szCs w:val="18"/>
        </w:rPr>
        <w:t xml:space="preserve">, lk 13. </w:t>
      </w:r>
      <w:hyperlink r:id="rId1" w:history="1">
        <w:r w:rsidR="006469EE" w:rsidRPr="00C00077">
          <w:rPr>
            <w:rStyle w:val="Hyperlink"/>
            <w:rFonts w:ascii="Times New Roman" w:hAnsi="Times New Roman"/>
            <w:sz w:val="18"/>
            <w:szCs w:val="18"/>
          </w:rPr>
          <w:t>Heaolu arengukava 2023-2030.pdf</w:t>
        </w:r>
      </w:hyperlink>
      <w:r w:rsidR="00A53D88" w:rsidRPr="00C00077">
        <w:rPr>
          <w:rFonts w:ascii="Times New Roman" w:hAnsi="Times New Roman"/>
          <w:sz w:val="18"/>
          <w:szCs w:val="18"/>
        </w:rPr>
        <w:t>.</w:t>
      </w:r>
    </w:p>
  </w:footnote>
  <w:footnote w:id="2">
    <w:p w14:paraId="672C022E" w14:textId="716F945E" w:rsidR="0036635E" w:rsidRPr="00C00077" w:rsidRDefault="0036635E" w:rsidP="004D7FF9">
      <w:pPr>
        <w:pStyle w:val="FootnoteText"/>
        <w:jc w:val="left"/>
        <w:rPr>
          <w:rFonts w:ascii="Times New Roman" w:hAnsi="Times New Roman"/>
          <w:sz w:val="18"/>
          <w:szCs w:val="18"/>
        </w:rPr>
      </w:pPr>
      <w:r w:rsidRPr="00C00077">
        <w:rPr>
          <w:rStyle w:val="FootnoteReference"/>
          <w:rFonts w:ascii="Times New Roman" w:hAnsi="Times New Roman"/>
          <w:sz w:val="18"/>
          <w:szCs w:val="18"/>
        </w:rPr>
        <w:footnoteRef/>
      </w:r>
      <w:r w:rsidRPr="00C00077">
        <w:rPr>
          <w:rFonts w:ascii="Times New Roman" w:hAnsi="Times New Roman"/>
          <w:sz w:val="18"/>
          <w:szCs w:val="18"/>
        </w:rPr>
        <w:t xml:space="preserve"> 2024. a 19,1%.</w:t>
      </w:r>
      <w:r w:rsidR="00EC2956" w:rsidRPr="00C00077">
        <w:rPr>
          <w:rFonts w:ascii="Times New Roman" w:hAnsi="Times New Roman"/>
          <w:sz w:val="18"/>
          <w:szCs w:val="18"/>
        </w:rPr>
        <w:t xml:space="preserve"> Allikas: Statistikaamet, Eesti tööjõu-uuring.</w:t>
      </w:r>
      <w:r w:rsidRPr="00C00077">
        <w:rPr>
          <w:rFonts w:ascii="Times New Roman" w:hAnsi="Times New Roman"/>
          <w:sz w:val="18"/>
          <w:szCs w:val="18"/>
        </w:rPr>
        <w:t xml:space="preserve"> </w:t>
      </w:r>
      <w:hyperlink r:id="rId2" w:history="1">
        <w:r w:rsidR="000D3F74" w:rsidRPr="00C00077">
          <w:rPr>
            <w:rStyle w:val="Hyperlink"/>
            <w:rFonts w:ascii="Times New Roman" w:hAnsi="Times New Roman"/>
            <w:sz w:val="18"/>
            <w:szCs w:val="18"/>
          </w:rPr>
          <w:t xml:space="preserve">Tabel </w:t>
        </w:r>
        <w:r w:rsidRPr="00C00077">
          <w:rPr>
            <w:rStyle w:val="Hyperlink"/>
            <w:rFonts w:ascii="Times New Roman" w:hAnsi="Times New Roman"/>
            <w:sz w:val="18"/>
            <w:szCs w:val="18"/>
          </w:rPr>
          <w:t>T</w:t>
        </w:r>
        <w:r w:rsidR="000D3F74" w:rsidRPr="00C00077">
          <w:rPr>
            <w:rStyle w:val="Hyperlink"/>
            <w:rFonts w:ascii="Times New Roman" w:hAnsi="Times New Roman"/>
            <w:sz w:val="18"/>
            <w:szCs w:val="18"/>
          </w:rPr>
          <w:t>T330</w:t>
        </w:r>
      </w:hyperlink>
      <w:r w:rsidRPr="00C00077">
        <w:rPr>
          <w:rFonts w:ascii="Times New Roman" w:hAnsi="Times New Roman"/>
          <w:sz w:val="18"/>
          <w:szCs w:val="18"/>
        </w:rPr>
        <w:t>:</w:t>
      </w:r>
      <w:r w:rsidR="000D3F74" w:rsidRPr="00C00077">
        <w:rPr>
          <w:rFonts w:ascii="Times New Roman" w:hAnsi="Times New Roman"/>
          <w:sz w:val="18"/>
          <w:szCs w:val="18"/>
        </w:rPr>
        <w:t xml:space="preserve"> 15-aastaste ja vanemate hõiveseisund.</w:t>
      </w:r>
    </w:p>
  </w:footnote>
  <w:footnote w:id="3">
    <w:p w14:paraId="46840228" w14:textId="251F10AB" w:rsidR="000D3F74" w:rsidRPr="00C00077" w:rsidRDefault="000D3F74" w:rsidP="004D7FF9">
      <w:pPr>
        <w:pStyle w:val="FootnoteText"/>
        <w:jc w:val="left"/>
        <w:rPr>
          <w:rFonts w:ascii="Times New Roman" w:hAnsi="Times New Roman"/>
          <w:sz w:val="18"/>
          <w:szCs w:val="18"/>
        </w:rPr>
      </w:pPr>
      <w:r w:rsidRPr="00C00077">
        <w:rPr>
          <w:rStyle w:val="FootnoteReference"/>
          <w:rFonts w:ascii="Times New Roman" w:hAnsi="Times New Roman"/>
          <w:sz w:val="18"/>
          <w:szCs w:val="18"/>
        </w:rPr>
        <w:footnoteRef/>
      </w:r>
      <w:r w:rsidRPr="00C00077">
        <w:rPr>
          <w:rFonts w:ascii="Times New Roman" w:hAnsi="Times New Roman"/>
          <w:sz w:val="18"/>
          <w:szCs w:val="18"/>
        </w:rPr>
        <w:t xml:space="preserve"> 2024. a 7,6%. </w:t>
      </w:r>
      <w:r w:rsidR="00EC2956" w:rsidRPr="00C00077">
        <w:rPr>
          <w:rFonts w:ascii="Times New Roman" w:hAnsi="Times New Roman"/>
          <w:sz w:val="18"/>
          <w:szCs w:val="18"/>
        </w:rPr>
        <w:t xml:space="preserve">Allikas: Statistikaamet, Eesti tööjõu-uuring. </w:t>
      </w:r>
      <w:hyperlink r:id="rId3" w:history="1">
        <w:r w:rsidRPr="00C00077">
          <w:rPr>
            <w:rStyle w:val="Hyperlink"/>
            <w:rFonts w:ascii="Times New Roman" w:hAnsi="Times New Roman"/>
            <w:sz w:val="18"/>
            <w:szCs w:val="18"/>
          </w:rPr>
          <w:t>Tabel TT330</w:t>
        </w:r>
      </w:hyperlink>
      <w:r w:rsidRPr="00C00077">
        <w:rPr>
          <w:rFonts w:ascii="Times New Roman" w:hAnsi="Times New Roman"/>
          <w:sz w:val="18"/>
          <w:szCs w:val="18"/>
        </w:rPr>
        <w:t>.</w:t>
      </w:r>
    </w:p>
  </w:footnote>
  <w:footnote w:id="4">
    <w:p w14:paraId="1D397475" w14:textId="634E6044" w:rsidR="004D7FF9" w:rsidRDefault="004D7FF9" w:rsidP="004D7FF9">
      <w:pPr>
        <w:pStyle w:val="FootnoteText"/>
        <w:jc w:val="left"/>
      </w:pPr>
      <w:r w:rsidRPr="00C00077">
        <w:rPr>
          <w:rStyle w:val="FootnoteReference"/>
          <w:rFonts w:ascii="Times New Roman" w:hAnsi="Times New Roman"/>
          <w:sz w:val="18"/>
          <w:szCs w:val="18"/>
        </w:rPr>
        <w:footnoteRef/>
      </w:r>
      <w:r w:rsidRPr="00C00077">
        <w:rPr>
          <w:rFonts w:ascii="Times New Roman" w:hAnsi="Times New Roman"/>
          <w:sz w:val="18"/>
          <w:szCs w:val="18"/>
        </w:rPr>
        <w:t xml:space="preserve"> Praxis. 2025. Alaealiste toetamine töökogemuse omandamisel. Lõpparuanne</w:t>
      </w:r>
      <w:r w:rsidR="00A53D88" w:rsidRPr="00C00077">
        <w:rPr>
          <w:rFonts w:ascii="Times New Roman" w:hAnsi="Times New Roman"/>
          <w:sz w:val="18"/>
          <w:szCs w:val="18"/>
        </w:rPr>
        <w:t>, lk 39.</w:t>
      </w:r>
      <w:r w:rsidRPr="00C00077">
        <w:rPr>
          <w:rFonts w:ascii="Times New Roman" w:hAnsi="Times New Roman"/>
          <w:sz w:val="18"/>
          <w:szCs w:val="18"/>
        </w:rPr>
        <w:t xml:space="preserve"> </w:t>
      </w:r>
      <w:hyperlink r:id="rId4" w:history="1">
        <w:r w:rsidR="007E503A" w:rsidRPr="00C00077">
          <w:rPr>
            <w:rStyle w:val="Hyperlink"/>
            <w:rFonts w:ascii="Times New Roman" w:hAnsi="Times New Roman"/>
            <w:sz w:val="18"/>
            <w:szCs w:val="18"/>
          </w:rPr>
          <w:t>Alaealiste toetamine töökogemuse omandamisel_0.pdf</w:t>
        </w:r>
      </w:hyperlink>
      <w:r w:rsidR="00C00077">
        <w:rPr>
          <w:rFonts w:ascii="Times New Roman" w:hAnsi="Times New Roman"/>
          <w:sz w:val="18"/>
          <w:szCs w:val="18"/>
        </w:rPr>
        <w:t>.</w:t>
      </w:r>
    </w:p>
  </w:footnote>
  <w:footnote w:id="5">
    <w:p w14:paraId="568FB8BF" w14:textId="18AFBDDB" w:rsidR="007A2E63" w:rsidRPr="006972AB" w:rsidRDefault="007A2E63" w:rsidP="007A2E63">
      <w:pPr>
        <w:pStyle w:val="FootnoteText"/>
        <w:jc w:val="left"/>
        <w:rPr>
          <w:rFonts w:ascii="Times New Roman" w:hAnsi="Times New Roman"/>
          <w:sz w:val="18"/>
          <w:szCs w:val="18"/>
        </w:rPr>
      </w:pPr>
      <w:r w:rsidRPr="006972AB">
        <w:rPr>
          <w:rStyle w:val="FootnoteReference"/>
          <w:rFonts w:ascii="Times New Roman" w:hAnsi="Times New Roman"/>
          <w:sz w:val="18"/>
          <w:szCs w:val="18"/>
        </w:rPr>
        <w:footnoteRef/>
      </w:r>
      <w:r w:rsidRPr="006972AB">
        <w:rPr>
          <w:rFonts w:ascii="Times New Roman" w:hAnsi="Times New Roman"/>
          <w:sz w:val="18"/>
          <w:szCs w:val="18"/>
        </w:rPr>
        <w:t xml:space="preserve"> </w:t>
      </w:r>
      <w:r w:rsidR="00C2221E">
        <w:rPr>
          <w:rFonts w:ascii="Times New Roman" w:hAnsi="Times New Roman"/>
          <w:sz w:val="18"/>
          <w:szCs w:val="18"/>
        </w:rPr>
        <w:t>Valitsusliidu programm aastateks 2025–2027.</w:t>
      </w:r>
      <w:r w:rsidR="00B165E3">
        <w:rPr>
          <w:rFonts w:ascii="Times New Roman" w:hAnsi="Times New Roman"/>
          <w:sz w:val="18"/>
          <w:szCs w:val="18"/>
        </w:rPr>
        <w:t xml:space="preserve"> </w:t>
      </w:r>
      <w:hyperlink r:id="rId5" w:history="1">
        <w:r w:rsidR="008F3F63" w:rsidRPr="008F3F63">
          <w:rPr>
            <w:rStyle w:val="Hyperlink"/>
            <w:rFonts w:ascii="Times New Roman" w:hAnsi="Times New Roman"/>
            <w:sz w:val="18"/>
            <w:szCs w:val="18"/>
          </w:rPr>
          <w:t>Eesti Reformierakonna ja Erakonna Eesti 200 valitsusliidu alusleping | Eesti Vabariigi Valitsus</w:t>
        </w:r>
      </w:hyperlink>
      <w:r w:rsidRPr="006972AB">
        <w:rPr>
          <w:rFonts w:ascii="Times New Roman" w:hAnsi="Times New Roman"/>
          <w:sz w:val="18"/>
          <w:szCs w:val="18"/>
        </w:rPr>
        <w:t>.</w:t>
      </w:r>
    </w:p>
  </w:footnote>
  <w:footnote w:id="6">
    <w:p w14:paraId="49BD0998" w14:textId="38BD33C4" w:rsidR="003C31A6" w:rsidRPr="00A842E6" w:rsidRDefault="003C31A6" w:rsidP="00C00077">
      <w:pPr>
        <w:pStyle w:val="FootnoteText"/>
        <w:jc w:val="left"/>
        <w:rPr>
          <w:rFonts w:ascii="Times New Roman" w:hAnsi="Times New Roman"/>
          <w:sz w:val="18"/>
          <w:szCs w:val="18"/>
        </w:rPr>
      </w:pPr>
      <w:r w:rsidRPr="00A842E6">
        <w:rPr>
          <w:rStyle w:val="FootnoteReference"/>
          <w:rFonts w:ascii="Times New Roman" w:hAnsi="Times New Roman"/>
          <w:sz w:val="18"/>
          <w:szCs w:val="18"/>
        </w:rPr>
        <w:footnoteRef/>
      </w:r>
      <w:r w:rsidRPr="00A842E6">
        <w:rPr>
          <w:rFonts w:ascii="Times New Roman" w:hAnsi="Times New Roman"/>
          <w:sz w:val="18"/>
          <w:szCs w:val="18"/>
        </w:rPr>
        <w:t xml:space="preserve"> RT I, 07.05.2025, 17.</w:t>
      </w:r>
    </w:p>
  </w:footnote>
  <w:footnote w:id="7">
    <w:p w14:paraId="51273C6C" w14:textId="64F11B1F" w:rsidR="00462063" w:rsidRPr="00A842E6" w:rsidRDefault="00462063" w:rsidP="00C00077">
      <w:pPr>
        <w:pStyle w:val="FootnoteText"/>
        <w:jc w:val="left"/>
        <w:rPr>
          <w:rFonts w:ascii="Times New Roman" w:hAnsi="Times New Roman"/>
          <w:sz w:val="18"/>
          <w:szCs w:val="18"/>
        </w:rPr>
      </w:pPr>
      <w:r w:rsidRPr="00A842E6">
        <w:rPr>
          <w:rStyle w:val="FootnoteReference"/>
          <w:rFonts w:ascii="Times New Roman" w:hAnsi="Times New Roman"/>
          <w:sz w:val="18"/>
          <w:szCs w:val="18"/>
        </w:rPr>
        <w:footnoteRef/>
      </w:r>
      <w:r w:rsidRPr="00A842E6">
        <w:rPr>
          <w:rFonts w:ascii="Times New Roman" w:hAnsi="Times New Roman"/>
          <w:sz w:val="18"/>
          <w:szCs w:val="18"/>
        </w:rPr>
        <w:t xml:space="preserve"> Samas.</w:t>
      </w:r>
    </w:p>
  </w:footnote>
  <w:footnote w:id="8">
    <w:p w14:paraId="34A64790" w14:textId="414174B0" w:rsidR="5E51C2B0" w:rsidRPr="00A842E6" w:rsidRDefault="5E51C2B0" w:rsidP="5E51C2B0">
      <w:pPr>
        <w:pStyle w:val="FootnoteText"/>
        <w:rPr>
          <w:rFonts w:ascii="Times New Roman" w:hAnsi="Times New Roman"/>
          <w:sz w:val="18"/>
          <w:szCs w:val="18"/>
          <w:lang w:val="en-US"/>
        </w:rPr>
      </w:pPr>
      <w:r w:rsidRPr="00A842E6">
        <w:rPr>
          <w:rStyle w:val="FootnoteReference"/>
          <w:rFonts w:ascii="Times New Roman" w:hAnsi="Times New Roman"/>
          <w:sz w:val="18"/>
          <w:szCs w:val="18"/>
          <w:lang w:val="en-US"/>
        </w:rPr>
        <w:footnoteRef/>
      </w:r>
      <w:r w:rsidRPr="00A842E6">
        <w:rPr>
          <w:rFonts w:ascii="Times New Roman" w:hAnsi="Times New Roman"/>
          <w:sz w:val="18"/>
          <w:szCs w:val="18"/>
          <w:lang w:val="en-US"/>
        </w:rPr>
        <w:t xml:space="preserve"> European Parliament. Committee on Industry, Research and Energy. </w:t>
      </w:r>
      <w:r w:rsidRPr="00A842E6">
        <w:rPr>
          <w:rFonts w:ascii="Times New Roman" w:hAnsi="Times New Roman"/>
          <w:i/>
          <w:iCs/>
          <w:sz w:val="18"/>
          <w:szCs w:val="18"/>
          <w:lang w:val="en-US"/>
        </w:rPr>
        <w:t xml:space="preserve">Report on family businesses in Europe. </w:t>
      </w:r>
      <w:hyperlink r:id="rId6">
        <w:r w:rsidRPr="00A842E6">
          <w:rPr>
            <w:rStyle w:val="Hyperlink"/>
            <w:rFonts w:ascii="Times New Roman" w:hAnsi="Times New Roman"/>
            <w:sz w:val="18"/>
            <w:szCs w:val="18"/>
            <w:lang w:val="en-US"/>
          </w:rPr>
          <w:t>REPORT on family businesses in Europe | A8-0223/2015 | European Parliament.</w:t>
        </w:r>
      </w:hyperlink>
    </w:p>
  </w:footnote>
  <w:footnote w:id="9">
    <w:p w14:paraId="6172C14C" w14:textId="4D5CDEBC" w:rsidR="00A842E6" w:rsidRPr="00A842E6" w:rsidRDefault="00A842E6">
      <w:pPr>
        <w:pStyle w:val="FootnoteText"/>
        <w:rPr>
          <w:rFonts w:ascii="Times New Roman" w:hAnsi="Times New Roman"/>
          <w:sz w:val="18"/>
          <w:szCs w:val="18"/>
        </w:rPr>
      </w:pPr>
      <w:r w:rsidRPr="00A842E6">
        <w:rPr>
          <w:rStyle w:val="FootnoteReference"/>
          <w:rFonts w:ascii="Times New Roman" w:hAnsi="Times New Roman"/>
          <w:sz w:val="18"/>
          <w:szCs w:val="18"/>
        </w:rPr>
        <w:footnoteRef/>
      </w:r>
      <w:r w:rsidRPr="00A842E6">
        <w:rPr>
          <w:rFonts w:ascii="Times New Roman" w:hAnsi="Times New Roman"/>
          <w:sz w:val="18"/>
          <w:szCs w:val="18"/>
        </w:rPr>
        <w:t xml:space="preserve"> See pereettevõtte määratlus ei ole aga õiguslikult siduv ega ole kasutusel üksikutes liikmesriikides.</w:t>
      </w:r>
    </w:p>
  </w:footnote>
  <w:footnote w:id="10">
    <w:p w14:paraId="1BC6EC39" w14:textId="6604C285" w:rsidR="5E51C2B0" w:rsidRDefault="5E51C2B0" w:rsidP="5E51C2B0">
      <w:pPr>
        <w:pStyle w:val="FootnoteText"/>
        <w:rPr>
          <w:rFonts w:ascii="Times New Roman" w:hAnsi="Times New Roman"/>
          <w:sz w:val="18"/>
          <w:szCs w:val="18"/>
          <w:lang w:val="en-GB"/>
        </w:rPr>
      </w:pPr>
      <w:r w:rsidRPr="00A842E6">
        <w:rPr>
          <w:rStyle w:val="FootnoteReference"/>
          <w:rFonts w:ascii="Times New Roman" w:hAnsi="Times New Roman"/>
          <w:sz w:val="18"/>
          <w:szCs w:val="18"/>
        </w:rPr>
        <w:footnoteRef/>
      </w:r>
      <w:r w:rsidRPr="00A842E6">
        <w:rPr>
          <w:rFonts w:ascii="Times New Roman" w:hAnsi="Times New Roman"/>
          <w:sz w:val="18"/>
          <w:szCs w:val="18"/>
        </w:rPr>
        <w:t xml:space="preserve"> </w:t>
      </w:r>
      <w:r w:rsidRPr="00A842E6">
        <w:rPr>
          <w:rFonts w:ascii="Times New Roman" w:hAnsi="Times New Roman"/>
          <w:sz w:val="18"/>
          <w:szCs w:val="18"/>
          <w:lang w:val="en-GB"/>
        </w:rPr>
        <w:t xml:space="preserve">Mandl, I. 2008. </w:t>
      </w:r>
      <w:r w:rsidRPr="00A842E6">
        <w:rPr>
          <w:rFonts w:ascii="Times New Roman" w:hAnsi="Times New Roman"/>
          <w:i/>
          <w:iCs/>
          <w:sz w:val="18"/>
          <w:szCs w:val="18"/>
          <w:lang w:val="en-GB"/>
        </w:rPr>
        <w:t>Overview of Family Business Relevant Issues</w:t>
      </w:r>
      <w:r w:rsidRPr="00A842E6">
        <w:rPr>
          <w:rFonts w:ascii="Times New Roman" w:hAnsi="Times New Roman"/>
          <w:sz w:val="18"/>
          <w:szCs w:val="18"/>
          <w:lang w:val="en-GB"/>
        </w:rPr>
        <w:t>. Final Report, p 161.</w:t>
      </w:r>
    </w:p>
  </w:footnote>
  <w:footnote w:id="11">
    <w:p w14:paraId="75979A14" w14:textId="2031006A" w:rsidR="007E12B9" w:rsidRPr="006972AB" w:rsidRDefault="007E12B9" w:rsidP="00C00077">
      <w:pPr>
        <w:pStyle w:val="FootnoteText"/>
        <w:jc w:val="left"/>
        <w:rPr>
          <w:rFonts w:ascii="Times New Roman" w:hAnsi="Times New Roman"/>
          <w:sz w:val="18"/>
          <w:szCs w:val="18"/>
        </w:rPr>
      </w:pPr>
      <w:r w:rsidRPr="006972AB">
        <w:rPr>
          <w:rStyle w:val="FootnoteReference"/>
          <w:rFonts w:ascii="Times New Roman" w:hAnsi="Times New Roman"/>
          <w:sz w:val="18"/>
          <w:szCs w:val="18"/>
        </w:rPr>
        <w:footnoteRef/>
      </w:r>
      <w:r w:rsidRPr="006972AB">
        <w:rPr>
          <w:rFonts w:ascii="Times New Roman" w:hAnsi="Times New Roman"/>
          <w:sz w:val="18"/>
          <w:szCs w:val="18"/>
        </w:rPr>
        <w:t xml:space="preserve"> Euroopa sotsiaalharta juriidilise tõlgendamise ainuõigus on Euroopa Sotsiaalõiguste Komiteel.</w:t>
      </w:r>
    </w:p>
  </w:footnote>
  <w:footnote w:id="12">
    <w:p w14:paraId="5BB3F129" w14:textId="44FF1349" w:rsidR="00EE4DD4" w:rsidRPr="00800D0F" w:rsidRDefault="00EE4DD4">
      <w:pPr>
        <w:pStyle w:val="FootnoteText"/>
        <w:rPr>
          <w:rFonts w:ascii="Times New Roman" w:hAnsi="Times New Roman"/>
          <w:sz w:val="18"/>
          <w:szCs w:val="18"/>
        </w:rPr>
      </w:pPr>
      <w:r w:rsidRPr="00800D0F">
        <w:rPr>
          <w:rStyle w:val="FootnoteReference"/>
          <w:rFonts w:ascii="Times New Roman" w:hAnsi="Times New Roman"/>
          <w:sz w:val="18"/>
          <w:szCs w:val="18"/>
        </w:rPr>
        <w:footnoteRef/>
      </w:r>
      <w:r w:rsidRPr="00800D0F">
        <w:rPr>
          <w:rFonts w:ascii="Times New Roman" w:hAnsi="Times New Roman"/>
          <w:sz w:val="18"/>
          <w:szCs w:val="18"/>
        </w:rPr>
        <w:t xml:space="preserve"> E</w:t>
      </w:r>
      <w:r w:rsidR="005E0FFC">
        <w:rPr>
          <w:rFonts w:ascii="Times New Roman" w:hAnsi="Times New Roman"/>
          <w:sz w:val="18"/>
          <w:szCs w:val="18"/>
        </w:rPr>
        <w:t>nne e</w:t>
      </w:r>
      <w:r w:rsidRPr="00800D0F">
        <w:rPr>
          <w:rFonts w:ascii="Times New Roman" w:hAnsi="Times New Roman"/>
          <w:sz w:val="18"/>
          <w:szCs w:val="18"/>
        </w:rPr>
        <w:t>elnõu koostamis</w:t>
      </w:r>
      <w:r w:rsidR="005E0FFC">
        <w:rPr>
          <w:rFonts w:ascii="Times New Roman" w:hAnsi="Times New Roman"/>
          <w:sz w:val="18"/>
          <w:szCs w:val="18"/>
        </w:rPr>
        <w:t>t</w:t>
      </w:r>
      <w:r w:rsidR="00D82F3C">
        <w:rPr>
          <w:rFonts w:ascii="Times New Roman" w:hAnsi="Times New Roman"/>
          <w:sz w:val="18"/>
          <w:szCs w:val="18"/>
        </w:rPr>
        <w:t xml:space="preserve">, </w:t>
      </w:r>
      <w:r w:rsidR="00D82F3C" w:rsidRPr="00800D0F">
        <w:rPr>
          <w:rFonts w:ascii="Times New Roman" w:hAnsi="Times New Roman"/>
          <w:sz w:val="18"/>
          <w:szCs w:val="18"/>
        </w:rPr>
        <w:t xml:space="preserve">30. aprillil 2025. aastal </w:t>
      </w:r>
      <w:r w:rsidRPr="00800D0F">
        <w:rPr>
          <w:rFonts w:ascii="Times New Roman" w:hAnsi="Times New Roman"/>
          <w:sz w:val="18"/>
          <w:szCs w:val="18"/>
        </w:rPr>
        <w:t xml:space="preserve">toimus Majandus- ja Kommunikatsiooniministeeriumis ümarlaud, </w:t>
      </w:r>
      <w:r w:rsidR="00800D0F" w:rsidRPr="00800D0F">
        <w:rPr>
          <w:rFonts w:ascii="Times New Roman" w:hAnsi="Times New Roman"/>
          <w:bCs/>
          <w:sz w:val="18"/>
          <w:szCs w:val="18"/>
        </w:rPr>
        <w:t>kus arutati muu</w:t>
      </w:r>
      <w:r w:rsidR="000D4FB2">
        <w:rPr>
          <w:rFonts w:ascii="Times New Roman" w:hAnsi="Times New Roman"/>
          <w:bCs/>
          <w:sz w:val="18"/>
          <w:szCs w:val="18"/>
        </w:rPr>
        <w:t xml:space="preserve"> </w:t>
      </w:r>
      <w:r w:rsidR="00800D0F" w:rsidRPr="00800D0F">
        <w:rPr>
          <w:rFonts w:ascii="Times New Roman" w:hAnsi="Times New Roman"/>
          <w:bCs/>
          <w:sz w:val="18"/>
          <w:szCs w:val="18"/>
        </w:rPr>
        <w:t xml:space="preserve">hulgas alaealiste töötamise </w:t>
      </w:r>
      <w:r w:rsidR="00476F5D">
        <w:rPr>
          <w:rFonts w:ascii="Times New Roman" w:hAnsi="Times New Roman"/>
          <w:bCs/>
          <w:sz w:val="18"/>
          <w:szCs w:val="18"/>
        </w:rPr>
        <w:t>reeglite</w:t>
      </w:r>
      <w:r w:rsidR="00800D0F" w:rsidRPr="00800D0F">
        <w:rPr>
          <w:rFonts w:ascii="Times New Roman" w:hAnsi="Times New Roman"/>
          <w:bCs/>
          <w:sz w:val="18"/>
          <w:szCs w:val="18"/>
        </w:rPr>
        <w:t xml:space="preserve"> lihtsustamist ning </w:t>
      </w:r>
      <w:r w:rsidR="004A636B">
        <w:rPr>
          <w:rFonts w:ascii="Times New Roman" w:hAnsi="Times New Roman"/>
          <w:bCs/>
          <w:sz w:val="18"/>
          <w:szCs w:val="18"/>
        </w:rPr>
        <w:t>huvirühmade ja ametiasutuste esindajad</w:t>
      </w:r>
      <w:r w:rsidR="00800D0F" w:rsidRPr="00800D0F">
        <w:rPr>
          <w:rFonts w:ascii="Times New Roman" w:hAnsi="Times New Roman"/>
          <w:bCs/>
          <w:sz w:val="18"/>
          <w:szCs w:val="18"/>
        </w:rPr>
        <w:t xml:space="preserve"> said jagada oma es</w:t>
      </w:r>
      <w:r w:rsidR="004A636B">
        <w:rPr>
          <w:rFonts w:ascii="Times New Roman" w:hAnsi="Times New Roman"/>
          <w:bCs/>
          <w:sz w:val="18"/>
          <w:szCs w:val="18"/>
        </w:rPr>
        <w:t>maseid</w:t>
      </w:r>
      <w:r w:rsidR="00800D0F" w:rsidRPr="00800D0F">
        <w:rPr>
          <w:rFonts w:ascii="Times New Roman" w:hAnsi="Times New Roman"/>
          <w:bCs/>
          <w:sz w:val="18"/>
          <w:szCs w:val="18"/>
        </w:rPr>
        <w:t xml:space="preserve"> mõtteid</w:t>
      </w:r>
      <w:r w:rsidR="004A636B">
        <w:rPr>
          <w:rFonts w:ascii="Times New Roman" w:hAnsi="Times New Roman"/>
          <w:bCs/>
          <w:sz w:val="18"/>
          <w:szCs w:val="18"/>
        </w:rPr>
        <w:t xml:space="preserve"> ja seisukohti</w:t>
      </w:r>
      <w:r w:rsidR="00800D0F" w:rsidRPr="00800D0F">
        <w:rPr>
          <w:rFonts w:ascii="Times New Roman" w:hAnsi="Times New Roman"/>
          <w:bCs/>
          <w:sz w:val="18"/>
          <w:szCs w:val="18"/>
        </w:rPr>
        <w:t xml:space="preserve"> </w:t>
      </w:r>
      <w:r w:rsidR="004A636B">
        <w:rPr>
          <w:rFonts w:ascii="Times New Roman" w:hAnsi="Times New Roman"/>
          <w:bCs/>
          <w:sz w:val="18"/>
          <w:szCs w:val="18"/>
        </w:rPr>
        <w:t xml:space="preserve">alaealiste töötamise tingimusi leevendavate </w:t>
      </w:r>
      <w:r w:rsidR="00800D0F" w:rsidRPr="00800D0F">
        <w:rPr>
          <w:rFonts w:ascii="Times New Roman" w:hAnsi="Times New Roman"/>
          <w:bCs/>
          <w:sz w:val="18"/>
          <w:szCs w:val="18"/>
        </w:rPr>
        <w:t>seadusmuudatuste</w:t>
      </w:r>
      <w:r w:rsidR="004A636B">
        <w:rPr>
          <w:rFonts w:ascii="Times New Roman" w:hAnsi="Times New Roman"/>
          <w:bCs/>
          <w:sz w:val="18"/>
          <w:szCs w:val="18"/>
        </w:rPr>
        <w:t xml:space="preserve"> kohta</w:t>
      </w:r>
      <w:r w:rsidR="00800D0F" w:rsidRPr="00800D0F">
        <w:rPr>
          <w:rFonts w:ascii="Times New Roman" w:hAnsi="Times New Roman"/>
          <w:bCs/>
          <w:sz w:val="18"/>
          <w:szCs w:val="18"/>
        </w:rPr>
        <w:t>. Sotsiaalkindlustusameti esindaja märkis, et koolinoorte</w:t>
      </w:r>
      <w:r w:rsidR="00534D50">
        <w:rPr>
          <w:rFonts w:ascii="Times New Roman" w:hAnsi="Times New Roman"/>
          <w:bCs/>
          <w:sz w:val="18"/>
          <w:szCs w:val="18"/>
        </w:rPr>
        <w:t>lt saadud varasema</w:t>
      </w:r>
      <w:r w:rsidR="00800D0F" w:rsidRPr="00800D0F">
        <w:rPr>
          <w:rFonts w:ascii="Times New Roman" w:hAnsi="Times New Roman"/>
          <w:bCs/>
          <w:sz w:val="18"/>
          <w:szCs w:val="18"/>
        </w:rPr>
        <w:t xml:space="preserve"> tagasiside põhjal soovivad alaealised, et neid koheldaks tööelus võrdselt täiskasvanud töötajatega.</w:t>
      </w:r>
    </w:p>
  </w:footnote>
  <w:footnote w:id="13">
    <w:p w14:paraId="39317DC6" w14:textId="7311E684" w:rsidR="00017E32" w:rsidRPr="00017E32" w:rsidRDefault="00017E32">
      <w:pPr>
        <w:pStyle w:val="FootnoteText"/>
        <w:rPr>
          <w:rFonts w:ascii="Times New Roman" w:hAnsi="Times New Roman"/>
          <w:sz w:val="18"/>
          <w:szCs w:val="18"/>
        </w:rPr>
      </w:pPr>
      <w:r w:rsidRPr="00017E32">
        <w:rPr>
          <w:rStyle w:val="FootnoteReference"/>
          <w:rFonts w:ascii="Times New Roman" w:hAnsi="Times New Roman"/>
          <w:sz w:val="18"/>
          <w:szCs w:val="18"/>
        </w:rPr>
        <w:footnoteRef/>
      </w:r>
      <w:r w:rsidRPr="00017E32">
        <w:rPr>
          <w:rFonts w:ascii="Times New Roman" w:hAnsi="Times New Roman"/>
          <w:sz w:val="18"/>
          <w:szCs w:val="18"/>
        </w:rPr>
        <w:t xml:space="preserve"> EÜT L 216, 20.08.1994, lk 12–20.</w:t>
      </w:r>
    </w:p>
  </w:footnote>
  <w:footnote w:id="14">
    <w:p w14:paraId="043BEC08" w14:textId="31D2AB29" w:rsidR="005D5C3E" w:rsidRPr="00017E32" w:rsidRDefault="005D5C3E" w:rsidP="00B54A4A">
      <w:pPr>
        <w:pStyle w:val="FootnoteText"/>
        <w:rPr>
          <w:rFonts w:ascii="Times New Roman" w:hAnsi="Times New Roman"/>
          <w:sz w:val="18"/>
          <w:szCs w:val="18"/>
        </w:rPr>
      </w:pPr>
      <w:r w:rsidRPr="00017E32">
        <w:rPr>
          <w:rStyle w:val="FootnoteReference"/>
          <w:rFonts w:ascii="Times New Roman" w:eastAsiaTheme="majorEastAsia" w:hAnsi="Times New Roman"/>
          <w:sz w:val="18"/>
          <w:szCs w:val="18"/>
        </w:rPr>
        <w:footnoteRef/>
      </w:r>
      <w:r w:rsidRPr="00017E32">
        <w:rPr>
          <w:rFonts w:ascii="Times New Roman" w:hAnsi="Times New Roman"/>
          <w:sz w:val="18"/>
          <w:szCs w:val="18"/>
        </w:rPr>
        <w:t xml:space="preserve"> Praxise analüüs keskendus 13</w:t>
      </w:r>
      <w:r w:rsidR="00606AD2" w:rsidRPr="00017E32">
        <w:rPr>
          <w:rFonts w:ascii="Times New Roman" w:hAnsi="Times New Roman"/>
          <w:sz w:val="18"/>
          <w:szCs w:val="18"/>
        </w:rPr>
        <w:t>–</w:t>
      </w:r>
      <w:r w:rsidRPr="00017E32">
        <w:rPr>
          <w:rFonts w:ascii="Times New Roman" w:hAnsi="Times New Roman"/>
          <w:sz w:val="18"/>
          <w:szCs w:val="18"/>
        </w:rPr>
        <w:t>16-aastaste vanuserühmale. Analüüsi kohaselt oli kuni 12-aastaseid töötavaid alaealisi kõikidest töötavatest 7</w:t>
      </w:r>
      <w:r w:rsidR="00606AD2" w:rsidRPr="00017E32">
        <w:rPr>
          <w:rFonts w:ascii="Times New Roman" w:hAnsi="Times New Roman"/>
          <w:sz w:val="18"/>
          <w:szCs w:val="18"/>
        </w:rPr>
        <w:t>–</w:t>
      </w:r>
      <w:r w:rsidRPr="00017E32">
        <w:rPr>
          <w:rFonts w:ascii="Times New Roman" w:hAnsi="Times New Roman"/>
          <w:sz w:val="18"/>
          <w:szCs w:val="18"/>
        </w:rPr>
        <w:t>17</w:t>
      </w:r>
      <w:r w:rsidR="00EB0CDA" w:rsidRPr="00017E32">
        <w:rPr>
          <w:rFonts w:ascii="Times New Roman" w:hAnsi="Times New Roman"/>
          <w:sz w:val="18"/>
          <w:szCs w:val="18"/>
        </w:rPr>
        <w:t>-aastastest</w:t>
      </w:r>
      <w:r w:rsidRPr="00017E32">
        <w:rPr>
          <w:rFonts w:ascii="Times New Roman" w:hAnsi="Times New Roman"/>
          <w:sz w:val="18"/>
          <w:szCs w:val="18"/>
        </w:rPr>
        <w:t xml:space="preserve"> alaealistest 2021</w:t>
      </w:r>
      <w:r w:rsidR="00EB0CDA" w:rsidRPr="00017E32">
        <w:rPr>
          <w:rFonts w:ascii="Times New Roman" w:hAnsi="Times New Roman"/>
          <w:sz w:val="18"/>
          <w:szCs w:val="18"/>
        </w:rPr>
        <w:t>.</w:t>
      </w:r>
      <w:r w:rsidR="00606AD2" w:rsidRPr="00017E32">
        <w:rPr>
          <w:rFonts w:ascii="Times New Roman" w:hAnsi="Times New Roman"/>
          <w:sz w:val="18"/>
          <w:szCs w:val="18"/>
        </w:rPr>
        <w:t>–</w:t>
      </w:r>
      <w:r w:rsidRPr="00017E32">
        <w:rPr>
          <w:rFonts w:ascii="Times New Roman" w:hAnsi="Times New Roman"/>
          <w:sz w:val="18"/>
          <w:szCs w:val="18"/>
        </w:rPr>
        <w:t>2023</w:t>
      </w:r>
      <w:r w:rsidR="00EB0CDA" w:rsidRPr="00017E32">
        <w:rPr>
          <w:rFonts w:ascii="Times New Roman" w:hAnsi="Times New Roman"/>
          <w:sz w:val="18"/>
          <w:szCs w:val="18"/>
        </w:rPr>
        <w:t>. aastal</w:t>
      </w:r>
      <w:r w:rsidRPr="00017E32">
        <w:rPr>
          <w:rFonts w:ascii="Times New Roman" w:hAnsi="Times New Roman"/>
          <w:sz w:val="18"/>
          <w:szCs w:val="18"/>
        </w:rPr>
        <w:t xml:space="preserve"> 1</w:t>
      </w:r>
      <w:r w:rsidR="00606AD2" w:rsidRPr="00017E32">
        <w:rPr>
          <w:rFonts w:ascii="Times New Roman" w:hAnsi="Times New Roman"/>
          <w:sz w:val="18"/>
          <w:szCs w:val="18"/>
        </w:rPr>
        <w:t>–</w:t>
      </w:r>
      <w:r w:rsidRPr="00017E32">
        <w:rPr>
          <w:rFonts w:ascii="Times New Roman" w:hAnsi="Times New Roman"/>
          <w:sz w:val="18"/>
          <w:szCs w:val="18"/>
        </w:rPr>
        <w:t>2%, 13</w:t>
      </w:r>
      <w:r w:rsidR="00606AD2" w:rsidRPr="00017E32">
        <w:rPr>
          <w:rFonts w:ascii="Times New Roman" w:hAnsi="Times New Roman"/>
          <w:sz w:val="18"/>
          <w:szCs w:val="18"/>
        </w:rPr>
        <w:t>–</w:t>
      </w:r>
      <w:r w:rsidRPr="00017E32">
        <w:rPr>
          <w:rFonts w:ascii="Times New Roman" w:hAnsi="Times New Roman"/>
          <w:sz w:val="18"/>
          <w:szCs w:val="18"/>
        </w:rPr>
        <w:t>16-aastaseid 63</w:t>
      </w:r>
      <w:r w:rsidR="00B60121" w:rsidRPr="00017E32">
        <w:rPr>
          <w:rFonts w:ascii="Times New Roman" w:hAnsi="Times New Roman"/>
          <w:sz w:val="18"/>
          <w:szCs w:val="18"/>
        </w:rPr>
        <w:t>–</w:t>
      </w:r>
      <w:r w:rsidRPr="00017E32">
        <w:rPr>
          <w:rFonts w:ascii="Times New Roman" w:hAnsi="Times New Roman"/>
          <w:sz w:val="18"/>
          <w:szCs w:val="18"/>
        </w:rPr>
        <w:t>64% ning 17</w:t>
      </w:r>
      <w:r w:rsidR="00B60121" w:rsidRPr="00017E32">
        <w:rPr>
          <w:rFonts w:ascii="Times New Roman" w:hAnsi="Times New Roman"/>
          <w:sz w:val="18"/>
          <w:szCs w:val="18"/>
        </w:rPr>
        <w:t>-</w:t>
      </w:r>
      <w:r w:rsidRPr="00017E32">
        <w:rPr>
          <w:rFonts w:ascii="Times New Roman" w:hAnsi="Times New Roman"/>
          <w:sz w:val="18"/>
          <w:szCs w:val="18"/>
        </w:rPr>
        <w:t>aastaseid 35%.</w:t>
      </w:r>
    </w:p>
  </w:footnote>
  <w:footnote w:id="15">
    <w:p w14:paraId="09DAAE00" w14:textId="7F843A4B" w:rsidR="005D5C3E" w:rsidRPr="00017E32" w:rsidRDefault="005D5C3E" w:rsidP="00B54A4A">
      <w:pPr>
        <w:rPr>
          <w:rFonts w:ascii="Times New Roman" w:hAnsi="Times New Roman"/>
          <w:sz w:val="18"/>
          <w:szCs w:val="18"/>
        </w:rPr>
      </w:pPr>
      <w:r w:rsidRPr="00017E32">
        <w:rPr>
          <w:rStyle w:val="FootnoteReference"/>
          <w:rFonts w:ascii="Times New Roman" w:eastAsiaTheme="majorEastAsia" w:hAnsi="Times New Roman"/>
          <w:sz w:val="18"/>
          <w:szCs w:val="18"/>
        </w:rPr>
        <w:footnoteRef/>
      </w:r>
      <w:r w:rsidR="00606AD2" w:rsidRPr="00017E32">
        <w:rPr>
          <w:rFonts w:ascii="Times New Roman" w:hAnsi="Times New Roman"/>
          <w:sz w:val="18"/>
          <w:szCs w:val="18"/>
        </w:rPr>
        <w:t xml:space="preserve"> </w:t>
      </w:r>
      <w:r w:rsidR="005E5D6D" w:rsidRPr="00017E32">
        <w:rPr>
          <w:rFonts w:ascii="Times New Roman" w:hAnsi="Times New Roman"/>
          <w:sz w:val="18"/>
          <w:szCs w:val="18"/>
        </w:rPr>
        <w:t xml:space="preserve">Praxis. 2025. </w:t>
      </w:r>
      <w:r w:rsidR="00606AD2" w:rsidRPr="00017E32">
        <w:rPr>
          <w:rFonts w:ascii="Times New Roman" w:hAnsi="Times New Roman"/>
          <w:sz w:val="18"/>
          <w:szCs w:val="18"/>
        </w:rPr>
        <w:t>Alaealiste toetamine töökogemuse omandamisel.</w:t>
      </w:r>
      <w:r w:rsidR="00857B35" w:rsidRPr="00017E32">
        <w:rPr>
          <w:rFonts w:ascii="Times New Roman" w:hAnsi="Times New Roman"/>
          <w:sz w:val="18"/>
          <w:szCs w:val="18"/>
        </w:rPr>
        <w:t xml:space="preserve"> </w:t>
      </w:r>
      <w:r w:rsidR="00606AD2" w:rsidRPr="00017E32">
        <w:rPr>
          <w:rFonts w:ascii="Times New Roman" w:hAnsi="Times New Roman"/>
          <w:sz w:val="18"/>
          <w:szCs w:val="18"/>
        </w:rPr>
        <w:t xml:space="preserve">Lõpparuanne, lk </w:t>
      </w:r>
      <w:r w:rsidR="00E64381" w:rsidRPr="00017E32">
        <w:rPr>
          <w:rFonts w:ascii="Times New Roman" w:hAnsi="Times New Roman"/>
          <w:sz w:val="18"/>
          <w:szCs w:val="18"/>
        </w:rPr>
        <w:t>29</w:t>
      </w:r>
      <w:r w:rsidR="000E43B9" w:rsidRPr="00017E32">
        <w:rPr>
          <w:rFonts w:ascii="Times New Roman" w:hAnsi="Times New Roman"/>
          <w:sz w:val="18"/>
          <w:szCs w:val="18"/>
        </w:rPr>
        <w:t>.</w:t>
      </w:r>
      <w:r w:rsidR="00606AD2" w:rsidRPr="00017E32">
        <w:rPr>
          <w:rFonts w:ascii="Times New Roman" w:hAnsi="Times New Roman"/>
          <w:sz w:val="18"/>
          <w:szCs w:val="18"/>
        </w:rPr>
        <w:t xml:space="preserve"> </w:t>
      </w:r>
      <w:hyperlink r:id="rId7" w:history="1">
        <w:r w:rsidR="008C24CD" w:rsidRPr="00017E32">
          <w:rPr>
            <w:rStyle w:val="Hyperlink"/>
            <w:rFonts w:ascii="Times New Roman" w:hAnsi="Times New Roman"/>
            <w:sz w:val="18"/>
            <w:szCs w:val="18"/>
          </w:rPr>
          <w:t>Alaealiste toetamine töökogemuse omandamisel_0.pdf</w:t>
        </w:r>
      </w:hyperlink>
      <w:r w:rsidR="00EF5E7B" w:rsidRPr="00017E32">
        <w:rPr>
          <w:rFonts w:ascii="Times New Roman" w:hAnsi="Times New Roman"/>
          <w:sz w:val="18"/>
          <w:szCs w:val="18"/>
        </w:rPr>
        <w:t>.</w:t>
      </w:r>
    </w:p>
  </w:footnote>
  <w:footnote w:id="16">
    <w:p w14:paraId="2551E73B" w14:textId="0C846439" w:rsidR="005D5C3E" w:rsidRDefault="005D5C3E" w:rsidP="00B54A4A">
      <w:pPr>
        <w:pStyle w:val="FootnoteText"/>
      </w:pPr>
      <w:r w:rsidRPr="00017E32">
        <w:rPr>
          <w:rStyle w:val="FootnoteReference"/>
          <w:rFonts w:ascii="Times New Roman" w:eastAsiaTheme="majorEastAsia" w:hAnsi="Times New Roman"/>
          <w:sz w:val="18"/>
          <w:szCs w:val="18"/>
        </w:rPr>
        <w:footnoteRef/>
      </w:r>
      <w:r w:rsidRPr="00017E32">
        <w:rPr>
          <w:rFonts w:ascii="Times New Roman" w:hAnsi="Times New Roman"/>
          <w:sz w:val="18"/>
          <w:szCs w:val="18"/>
        </w:rPr>
        <w:t xml:space="preserve"> Sotsiaalministeerium</w:t>
      </w:r>
      <w:r w:rsidR="001C0F90" w:rsidRPr="00017E32">
        <w:rPr>
          <w:rFonts w:ascii="Times New Roman" w:hAnsi="Times New Roman"/>
          <w:sz w:val="18"/>
          <w:szCs w:val="18"/>
        </w:rPr>
        <w:t>.</w:t>
      </w:r>
      <w:r w:rsidRPr="00017E32">
        <w:rPr>
          <w:rFonts w:ascii="Times New Roman" w:hAnsi="Times New Roman"/>
          <w:sz w:val="18"/>
          <w:szCs w:val="18"/>
        </w:rPr>
        <w:t xml:space="preserve"> 2020.</w:t>
      </w:r>
      <w:r w:rsidR="004620B1" w:rsidRPr="00017E32">
        <w:rPr>
          <w:rFonts w:ascii="Times New Roman" w:hAnsi="Times New Roman"/>
          <w:sz w:val="18"/>
          <w:szCs w:val="18"/>
        </w:rPr>
        <w:t xml:space="preserve"> Analüüs varase töökogemuse soodustamiseks kooliealiste noorte seas, lk </w:t>
      </w:r>
      <w:r w:rsidR="004352D0" w:rsidRPr="00017E32">
        <w:rPr>
          <w:rFonts w:ascii="Times New Roman" w:hAnsi="Times New Roman"/>
          <w:sz w:val="18"/>
          <w:szCs w:val="18"/>
        </w:rPr>
        <w:t>23</w:t>
      </w:r>
      <w:r w:rsidR="000E43B9" w:rsidRPr="00017E32">
        <w:rPr>
          <w:rFonts w:ascii="Times New Roman" w:hAnsi="Times New Roman"/>
          <w:sz w:val="18"/>
          <w:szCs w:val="18"/>
        </w:rPr>
        <w:t>.</w:t>
      </w:r>
      <w:r w:rsidR="004620B1" w:rsidRPr="00017E32">
        <w:rPr>
          <w:rFonts w:ascii="Times New Roman" w:hAnsi="Times New Roman"/>
          <w:sz w:val="18"/>
          <w:szCs w:val="18"/>
        </w:rPr>
        <w:t xml:space="preserve"> </w:t>
      </w:r>
      <w:hyperlink r:id="rId8" w:history="1">
        <w:r w:rsidR="009C5982" w:rsidRPr="00017E32">
          <w:rPr>
            <w:rStyle w:val="Hyperlink"/>
            <w:rFonts w:ascii="Times New Roman" w:hAnsi="Times New Roman"/>
            <w:sz w:val="18"/>
            <w:szCs w:val="18"/>
          </w:rPr>
          <w:t>Analüüs varase töökogemuse soodustamiseks kooliealiste noorte seas.pdf</w:t>
        </w:r>
      </w:hyperlink>
      <w:r w:rsidR="00F94CF8" w:rsidRPr="00017E32">
        <w:rPr>
          <w:rFonts w:ascii="Times New Roman" w:hAnsi="Times New Roman"/>
          <w:sz w:val="18"/>
          <w:szCs w:val="18"/>
        </w:rPr>
        <w:t>.</w:t>
      </w:r>
    </w:p>
  </w:footnote>
  <w:footnote w:id="17">
    <w:p w14:paraId="522082DF" w14:textId="4C0EB410" w:rsidR="005D5C3E" w:rsidRPr="00843895" w:rsidRDefault="005D5C3E" w:rsidP="005D5C3E">
      <w:pPr>
        <w:pStyle w:val="FootnoteText"/>
        <w:rPr>
          <w:rFonts w:ascii="Times New Roman" w:hAnsi="Times New Roman"/>
          <w:sz w:val="18"/>
          <w:szCs w:val="18"/>
        </w:rPr>
      </w:pPr>
      <w:r w:rsidRPr="00843895">
        <w:rPr>
          <w:rStyle w:val="FootnoteReference"/>
          <w:rFonts w:ascii="Times New Roman" w:eastAsiaTheme="majorEastAsia" w:hAnsi="Times New Roman"/>
          <w:sz w:val="18"/>
          <w:szCs w:val="18"/>
        </w:rPr>
        <w:footnoteRef/>
      </w:r>
      <w:r w:rsidRPr="00843895">
        <w:rPr>
          <w:rFonts w:ascii="Times New Roman" w:hAnsi="Times New Roman"/>
          <w:sz w:val="18"/>
          <w:szCs w:val="18"/>
        </w:rPr>
        <w:t xml:space="preserve"> </w:t>
      </w:r>
      <w:hyperlink r:id="rId9" w:history="1">
        <w:r w:rsidRPr="00843895">
          <w:rPr>
            <w:rStyle w:val="Hyperlink"/>
            <w:rFonts w:ascii="Times New Roman" w:hAnsi="Times New Roman"/>
            <w:sz w:val="18"/>
            <w:szCs w:val="18"/>
          </w:rPr>
          <w:t>Tööinspektsiooni avaandmed, Tööõnnetused 2023-2024</w:t>
        </w:r>
      </w:hyperlink>
      <w:r w:rsidR="00D17B23">
        <w:t>.</w:t>
      </w:r>
    </w:p>
  </w:footnote>
  <w:footnote w:id="18">
    <w:p w14:paraId="444986F1" w14:textId="6E630D9E" w:rsidR="005D5C3E" w:rsidRDefault="005D5C3E" w:rsidP="005D5C3E">
      <w:pPr>
        <w:pStyle w:val="FootnoteText"/>
      </w:pPr>
      <w:r w:rsidRPr="00843895">
        <w:rPr>
          <w:rStyle w:val="FootnoteReference"/>
          <w:rFonts w:ascii="Times New Roman" w:eastAsiaTheme="majorEastAsia" w:hAnsi="Times New Roman"/>
          <w:sz w:val="18"/>
          <w:szCs w:val="18"/>
        </w:rPr>
        <w:footnoteRef/>
      </w:r>
      <w:r w:rsidRPr="00843895">
        <w:rPr>
          <w:rFonts w:ascii="Times New Roman" w:hAnsi="Times New Roman"/>
          <w:sz w:val="18"/>
          <w:szCs w:val="18"/>
        </w:rPr>
        <w:t xml:space="preserve"> Tööinspektsioon</w:t>
      </w:r>
      <w:r w:rsidR="009A2430">
        <w:rPr>
          <w:rFonts w:ascii="Times New Roman" w:hAnsi="Times New Roman"/>
          <w:sz w:val="18"/>
          <w:szCs w:val="18"/>
        </w:rPr>
        <w:t>i</w:t>
      </w:r>
      <w:r w:rsidR="00711066">
        <w:rPr>
          <w:rFonts w:ascii="Times New Roman" w:hAnsi="Times New Roman"/>
          <w:sz w:val="18"/>
          <w:szCs w:val="18"/>
        </w:rPr>
        <w:t xml:space="preserve"> aastaraamat 2023</w:t>
      </w:r>
      <w:r w:rsidRPr="00843895">
        <w:rPr>
          <w:rFonts w:ascii="Times New Roman" w:hAnsi="Times New Roman"/>
          <w:sz w:val="18"/>
          <w:szCs w:val="18"/>
        </w:rPr>
        <w:t>.</w:t>
      </w:r>
      <w:r w:rsidR="00020875">
        <w:rPr>
          <w:rFonts w:ascii="Times New Roman" w:hAnsi="Times New Roman"/>
          <w:sz w:val="18"/>
          <w:szCs w:val="18"/>
        </w:rPr>
        <w:t xml:space="preserve"> </w:t>
      </w:r>
      <w:hyperlink r:id="rId10" w:history="1">
        <w:r w:rsidRPr="00843895">
          <w:rPr>
            <w:rStyle w:val="Hyperlink"/>
            <w:rFonts w:ascii="Times New Roman" w:hAnsi="Times New Roman"/>
            <w:sz w:val="18"/>
            <w:szCs w:val="18"/>
          </w:rPr>
          <w:t>Tööinspektsiooni aastaraamat 2023</w:t>
        </w:r>
      </w:hyperlink>
      <w:r w:rsidRPr="00843895">
        <w:rPr>
          <w:rFonts w:ascii="Times New Roman" w:hAnsi="Times New Roman"/>
          <w:sz w:val="18"/>
          <w:szCs w:val="18"/>
        </w:rPr>
        <w:t>.</w:t>
      </w:r>
    </w:p>
  </w:footnote>
  <w:footnote w:id="19">
    <w:p w14:paraId="159C9C78" w14:textId="0294DD3A" w:rsidR="0069208F" w:rsidRPr="0069208F" w:rsidRDefault="0069208F">
      <w:pPr>
        <w:pStyle w:val="FootnoteText"/>
        <w:rPr>
          <w:rFonts w:ascii="Times" w:hAnsi="Times" w:cs="Times"/>
          <w:sz w:val="18"/>
          <w:szCs w:val="18"/>
        </w:rPr>
      </w:pPr>
      <w:r w:rsidRPr="0069208F">
        <w:rPr>
          <w:rStyle w:val="FootnoteReference"/>
          <w:rFonts w:ascii="Times" w:hAnsi="Times" w:cs="Times"/>
          <w:sz w:val="18"/>
          <w:szCs w:val="18"/>
        </w:rPr>
        <w:footnoteRef/>
      </w:r>
      <w:r w:rsidRPr="0069208F">
        <w:rPr>
          <w:rFonts w:ascii="Times" w:hAnsi="Times" w:cs="Times"/>
          <w:sz w:val="18"/>
          <w:szCs w:val="18"/>
        </w:rPr>
        <w:t xml:space="preserve"> Allikas: Sotsiaalkindlustusameti suveprognoos 06.08.25 </w:t>
      </w:r>
      <w:r w:rsidR="00F14D09">
        <w:rPr>
          <w:rFonts w:ascii="Times" w:hAnsi="Times" w:cs="Times"/>
          <w:sz w:val="18"/>
          <w:szCs w:val="18"/>
        </w:rPr>
        <w:t>ja MKM-i arvutused.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D5C6E"/>
    <w:multiLevelType w:val="hybridMultilevel"/>
    <w:tmpl w:val="7F462C3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nsid w:val="023E205D"/>
    <w:multiLevelType w:val="multilevel"/>
    <w:tmpl w:val="B9B0284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DD7B56"/>
    <w:multiLevelType w:val="hybridMultilevel"/>
    <w:tmpl w:val="D52C9044"/>
    <w:lvl w:ilvl="0" w:tplc="04250017">
      <w:start w:val="1"/>
      <w:numFmt w:val="lowerLetter"/>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nsid w:val="076A2799"/>
    <w:multiLevelType w:val="hybridMultilevel"/>
    <w:tmpl w:val="3FAABA48"/>
    <w:lvl w:ilvl="0" w:tplc="F1C6CED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nsid w:val="091F2675"/>
    <w:multiLevelType w:val="hybridMultilevel"/>
    <w:tmpl w:val="44446FB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nsid w:val="0BBA1E36"/>
    <w:multiLevelType w:val="hybridMultilevel"/>
    <w:tmpl w:val="54DC01DA"/>
    <w:lvl w:ilvl="0" w:tplc="6212CC82">
      <w:start w:val="1"/>
      <w:numFmt w:val="bullet"/>
      <w:lvlText w:val=""/>
      <w:lvlJc w:val="left"/>
      <w:pPr>
        <w:ind w:left="1020" w:hanging="360"/>
      </w:pPr>
      <w:rPr>
        <w:rFonts w:ascii="Symbol" w:hAnsi="Symbol"/>
      </w:rPr>
    </w:lvl>
    <w:lvl w:ilvl="1" w:tplc="23247DA6">
      <w:start w:val="1"/>
      <w:numFmt w:val="bullet"/>
      <w:lvlText w:val=""/>
      <w:lvlJc w:val="left"/>
      <w:pPr>
        <w:ind w:left="1020" w:hanging="360"/>
      </w:pPr>
      <w:rPr>
        <w:rFonts w:ascii="Symbol" w:hAnsi="Symbol"/>
      </w:rPr>
    </w:lvl>
    <w:lvl w:ilvl="2" w:tplc="C1C40366">
      <w:start w:val="1"/>
      <w:numFmt w:val="bullet"/>
      <w:lvlText w:val=""/>
      <w:lvlJc w:val="left"/>
      <w:pPr>
        <w:ind w:left="1020" w:hanging="360"/>
      </w:pPr>
      <w:rPr>
        <w:rFonts w:ascii="Symbol" w:hAnsi="Symbol"/>
      </w:rPr>
    </w:lvl>
    <w:lvl w:ilvl="3" w:tplc="CAA6FCC6">
      <w:start w:val="1"/>
      <w:numFmt w:val="bullet"/>
      <w:lvlText w:val=""/>
      <w:lvlJc w:val="left"/>
      <w:pPr>
        <w:ind w:left="1020" w:hanging="360"/>
      </w:pPr>
      <w:rPr>
        <w:rFonts w:ascii="Symbol" w:hAnsi="Symbol"/>
      </w:rPr>
    </w:lvl>
    <w:lvl w:ilvl="4" w:tplc="0186DF1A">
      <w:start w:val="1"/>
      <w:numFmt w:val="bullet"/>
      <w:lvlText w:val=""/>
      <w:lvlJc w:val="left"/>
      <w:pPr>
        <w:ind w:left="1020" w:hanging="360"/>
      </w:pPr>
      <w:rPr>
        <w:rFonts w:ascii="Symbol" w:hAnsi="Symbol"/>
      </w:rPr>
    </w:lvl>
    <w:lvl w:ilvl="5" w:tplc="65C47EE8">
      <w:start w:val="1"/>
      <w:numFmt w:val="bullet"/>
      <w:lvlText w:val=""/>
      <w:lvlJc w:val="left"/>
      <w:pPr>
        <w:ind w:left="1020" w:hanging="360"/>
      </w:pPr>
      <w:rPr>
        <w:rFonts w:ascii="Symbol" w:hAnsi="Symbol"/>
      </w:rPr>
    </w:lvl>
    <w:lvl w:ilvl="6" w:tplc="26E69FC2">
      <w:start w:val="1"/>
      <w:numFmt w:val="bullet"/>
      <w:lvlText w:val=""/>
      <w:lvlJc w:val="left"/>
      <w:pPr>
        <w:ind w:left="1020" w:hanging="360"/>
      </w:pPr>
      <w:rPr>
        <w:rFonts w:ascii="Symbol" w:hAnsi="Symbol"/>
      </w:rPr>
    </w:lvl>
    <w:lvl w:ilvl="7" w:tplc="51C8E556">
      <w:start w:val="1"/>
      <w:numFmt w:val="bullet"/>
      <w:lvlText w:val=""/>
      <w:lvlJc w:val="left"/>
      <w:pPr>
        <w:ind w:left="1020" w:hanging="360"/>
      </w:pPr>
      <w:rPr>
        <w:rFonts w:ascii="Symbol" w:hAnsi="Symbol"/>
      </w:rPr>
    </w:lvl>
    <w:lvl w:ilvl="8" w:tplc="C062F4FC">
      <w:start w:val="1"/>
      <w:numFmt w:val="bullet"/>
      <w:lvlText w:val=""/>
      <w:lvlJc w:val="left"/>
      <w:pPr>
        <w:ind w:left="1020" w:hanging="360"/>
      </w:pPr>
      <w:rPr>
        <w:rFonts w:ascii="Symbol" w:hAnsi="Symbol"/>
      </w:rPr>
    </w:lvl>
  </w:abstractNum>
  <w:abstractNum w:abstractNumId="6">
    <w:nsid w:val="0C5C5CDA"/>
    <w:multiLevelType w:val="multilevel"/>
    <w:tmpl w:val="B9B0284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1383CD4"/>
    <w:multiLevelType w:val="hybridMultilevel"/>
    <w:tmpl w:val="93AE0776"/>
    <w:lvl w:ilvl="0" w:tplc="8C0C4834">
      <w:start w:val="1"/>
      <w:numFmt w:val="bullet"/>
      <w:lvlText w:val=""/>
      <w:lvlJc w:val="left"/>
      <w:pPr>
        <w:ind w:left="1020" w:hanging="360"/>
      </w:pPr>
      <w:rPr>
        <w:rFonts w:ascii="Symbol" w:hAnsi="Symbol"/>
      </w:rPr>
    </w:lvl>
    <w:lvl w:ilvl="1" w:tplc="763C6A66">
      <w:start w:val="1"/>
      <w:numFmt w:val="bullet"/>
      <w:lvlText w:val=""/>
      <w:lvlJc w:val="left"/>
      <w:pPr>
        <w:ind w:left="1020" w:hanging="360"/>
      </w:pPr>
      <w:rPr>
        <w:rFonts w:ascii="Symbol" w:hAnsi="Symbol"/>
      </w:rPr>
    </w:lvl>
    <w:lvl w:ilvl="2" w:tplc="24289EFA">
      <w:start w:val="1"/>
      <w:numFmt w:val="bullet"/>
      <w:lvlText w:val=""/>
      <w:lvlJc w:val="left"/>
      <w:pPr>
        <w:ind w:left="1020" w:hanging="360"/>
      </w:pPr>
      <w:rPr>
        <w:rFonts w:ascii="Symbol" w:hAnsi="Symbol"/>
      </w:rPr>
    </w:lvl>
    <w:lvl w:ilvl="3" w:tplc="498027BA">
      <w:start w:val="1"/>
      <w:numFmt w:val="bullet"/>
      <w:lvlText w:val=""/>
      <w:lvlJc w:val="left"/>
      <w:pPr>
        <w:ind w:left="1020" w:hanging="360"/>
      </w:pPr>
      <w:rPr>
        <w:rFonts w:ascii="Symbol" w:hAnsi="Symbol"/>
      </w:rPr>
    </w:lvl>
    <w:lvl w:ilvl="4" w:tplc="7374BDA6">
      <w:start w:val="1"/>
      <w:numFmt w:val="bullet"/>
      <w:lvlText w:val=""/>
      <w:lvlJc w:val="left"/>
      <w:pPr>
        <w:ind w:left="1020" w:hanging="360"/>
      </w:pPr>
      <w:rPr>
        <w:rFonts w:ascii="Symbol" w:hAnsi="Symbol"/>
      </w:rPr>
    </w:lvl>
    <w:lvl w:ilvl="5" w:tplc="33FA68B6">
      <w:start w:val="1"/>
      <w:numFmt w:val="bullet"/>
      <w:lvlText w:val=""/>
      <w:lvlJc w:val="left"/>
      <w:pPr>
        <w:ind w:left="1020" w:hanging="360"/>
      </w:pPr>
      <w:rPr>
        <w:rFonts w:ascii="Symbol" w:hAnsi="Symbol"/>
      </w:rPr>
    </w:lvl>
    <w:lvl w:ilvl="6" w:tplc="722EF07A">
      <w:start w:val="1"/>
      <w:numFmt w:val="bullet"/>
      <w:lvlText w:val=""/>
      <w:lvlJc w:val="left"/>
      <w:pPr>
        <w:ind w:left="1020" w:hanging="360"/>
      </w:pPr>
      <w:rPr>
        <w:rFonts w:ascii="Symbol" w:hAnsi="Symbol"/>
      </w:rPr>
    </w:lvl>
    <w:lvl w:ilvl="7" w:tplc="2DCC68A2">
      <w:start w:val="1"/>
      <w:numFmt w:val="bullet"/>
      <w:lvlText w:val=""/>
      <w:lvlJc w:val="left"/>
      <w:pPr>
        <w:ind w:left="1020" w:hanging="360"/>
      </w:pPr>
      <w:rPr>
        <w:rFonts w:ascii="Symbol" w:hAnsi="Symbol"/>
      </w:rPr>
    </w:lvl>
    <w:lvl w:ilvl="8" w:tplc="753046CA">
      <w:start w:val="1"/>
      <w:numFmt w:val="bullet"/>
      <w:lvlText w:val=""/>
      <w:lvlJc w:val="left"/>
      <w:pPr>
        <w:ind w:left="1020" w:hanging="360"/>
      </w:pPr>
      <w:rPr>
        <w:rFonts w:ascii="Symbol" w:hAnsi="Symbol"/>
      </w:rPr>
    </w:lvl>
  </w:abstractNum>
  <w:abstractNum w:abstractNumId="8">
    <w:nsid w:val="143455CD"/>
    <w:multiLevelType w:val="hybridMultilevel"/>
    <w:tmpl w:val="BDA27B12"/>
    <w:lvl w:ilvl="0" w:tplc="0425001B">
      <w:start w:val="1"/>
      <w:numFmt w:val="lowerRoman"/>
      <w:lvlText w:val="%1."/>
      <w:lvlJc w:val="right"/>
      <w:pPr>
        <w:ind w:left="1440" w:hanging="360"/>
      </w:pPr>
    </w:lvl>
    <w:lvl w:ilvl="1" w:tplc="04250019">
      <w:start w:val="1"/>
      <w:numFmt w:val="lowerLetter"/>
      <w:lvlText w:val="%2."/>
      <w:lvlJc w:val="left"/>
      <w:pPr>
        <w:ind w:left="2160" w:hanging="360"/>
      </w:pPr>
    </w:lvl>
    <w:lvl w:ilvl="2" w:tplc="0425001B">
      <w:start w:val="1"/>
      <w:numFmt w:val="lowerRoman"/>
      <w:lvlText w:val="%3."/>
      <w:lvlJc w:val="right"/>
      <w:pPr>
        <w:ind w:left="2880" w:hanging="180"/>
      </w:pPr>
    </w:lvl>
    <w:lvl w:ilvl="3" w:tplc="0425000F">
      <w:start w:val="1"/>
      <w:numFmt w:val="decimal"/>
      <w:lvlText w:val="%4."/>
      <w:lvlJc w:val="left"/>
      <w:pPr>
        <w:ind w:left="3600" w:hanging="360"/>
      </w:pPr>
    </w:lvl>
    <w:lvl w:ilvl="4" w:tplc="04250019">
      <w:start w:val="1"/>
      <w:numFmt w:val="lowerLetter"/>
      <w:lvlText w:val="%5."/>
      <w:lvlJc w:val="left"/>
      <w:pPr>
        <w:ind w:left="4320" w:hanging="360"/>
      </w:pPr>
    </w:lvl>
    <w:lvl w:ilvl="5" w:tplc="0425001B">
      <w:start w:val="1"/>
      <w:numFmt w:val="lowerRoman"/>
      <w:lvlText w:val="%6."/>
      <w:lvlJc w:val="right"/>
      <w:pPr>
        <w:ind w:left="5040" w:hanging="180"/>
      </w:pPr>
    </w:lvl>
    <w:lvl w:ilvl="6" w:tplc="0425000F">
      <w:start w:val="1"/>
      <w:numFmt w:val="decimal"/>
      <w:lvlText w:val="%7."/>
      <w:lvlJc w:val="left"/>
      <w:pPr>
        <w:ind w:left="5760" w:hanging="360"/>
      </w:pPr>
    </w:lvl>
    <w:lvl w:ilvl="7" w:tplc="04250019">
      <w:start w:val="1"/>
      <w:numFmt w:val="lowerLetter"/>
      <w:lvlText w:val="%8."/>
      <w:lvlJc w:val="left"/>
      <w:pPr>
        <w:ind w:left="6480" w:hanging="360"/>
      </w:pPr>
    </w:lvl>
    <w:lvl w:ilvl="8" w:tplc="0425001B">
      <w:start w:val="1"/>
      <w:numFmt w:val="lowerRoman"/>
      <w:lvlText w:val="%9."/>
      <w:lvlJc w:val="right"/>
      <w:pPr>
        <w:ind w:left="7200" w:hanging="180"/>
      </w:pPr>
    </w:lvl>
  </w:abstractNum>
  <w:abstractNum w:abstractNumId="9">
    <w:nsid w:val="174328F1"/>
    <w:multiLevelType w:val="hybridMultilevel"/>
    <w:tmpl w:val="C682EBC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nsid w:val="20772F32"/>
    <w:multiLevelType w:val="hybridMultilevel"/>
    <w:tmpl w:val="78B41CA2"/>
    <w:lvl w:ilvl="0" w:tplc="F4947C10">
      <w:start w:val="1"/>
      <w:numFmt w:val="bullet"/>
      <w:lvlText w:val=""/>
      <w:lvlJc w:val="left"/>
      <w:pPr>
        <w:ind w:left="1020" w:hanging="360"/>
      </w:pPr>
      <w:rPr>
        <w:rFonts w:ascii="Symbol" w:hAnsi="Symbol"/>
      </w:rPr>
    </w:lvl>
    <w:lvl w:ilvl="1" w:tplc="CD722784">
      <w:start w:val="1"/>
      <w:numFmt w:val="bullet"/>
      <w:lvlText w:val=""/>
      <w:lvlJc w:val="left"/>
      <w:pPr>
        <w:ind w:left="1020" w:hanging="360"/>
      </w:pPr>
      <w:rPr>
        <w:rFonts w:ascii="Symbol" w:hAnsi="Symbol"/>
      </w:rPr>
    </w:lvl>
    <w:lvl w:ilvl="2" w:tplc="4BE85764">
      <w:start w:val="1"/>
      <w:numFmt w:val="bullet"/>
      <w:lvlText w:val=""/>
      <w:lvlJc w:val="left"/>
      <w:pPr>
        <w:ind w:left="1020" w:hanging="360"/>
      </w:pPr>
      <w:rPr>
        <w:rFonts w:ascii="Symbol" w:hAnsi="Symbol"/>
      </w:rPr>
    </w:lvl>
    <w:lvl w:ilvl="3" w:tplc="08B45930">
      <w:start w:val="1"/>
      <w:numFmt w:val="bullet"/>
      <w:lvlText w:val=""/>
      <w:lvlJc w:val="left"/>
      <w:pPr>
        <w:ind w:left="1020" w:hanging="360"/>
      </w:pPr>
      <w:rPr>
        <w:rFonts w:ascii="Symbol" w:hAnsi="Symbol"/>
      </w:rPr>
    </w:lvl>
    <w:lvl w:ilvl="4" w:tplc="1D162B6A">
      <w:start w:val="1"/>
      <w:numFmt w:val="bullet"/>
      <w:lvlText w:val=""/>
      <w:lvlJc w:val="left"/>
      <w:pPr>
        <w:ind w:left="1020" w:hanging="360"/>
      </w:pPr>
      <w:rPr>
        <w:rFonts w:ascii="Symbol" w:hAnsi="Symbol"/>
      </w:rPr>
    </w:lvl>
    <w:lvl w:ilvl="5" w:tplc="070E2784">
      <w:start w:val="1"/>
      <w:numFmt w:val="bullet"/>
      <w:lvlText w:val=""/>
      <w:lvlJc w:val="left"/>
      <w:pPr>
        <w:ind w:left="1020" w:hanging="360"/>
      </w:pPr>
      <w:rPr>
        <w:rFonts w:ascii="Symbol" w:hAnsi="Symbol"/>
      </w:rPr>
    </w:lvl>
    <w:lvl w:ilvl="6" w:tplc="73FE78CE">
      <w:start w:val="1"/>
      <w:numFmt w:val="bullet"/>
      <w:lvlText w:val=""/>
      <w:lvlJc w:val="left"/>
      <w:pPr>
        <w:ind w:left="1020" w:hanging="360"/>
      </w:pPr>
      <w:rPr>
        <w:rFonts w:ascii="Symbol" w:hAnsi="Symbol"/>
      </w:rPr>
    </w:lvl>
    <w:lvl w:ilvl="7" w:tplc="F5BCF81C">
      <w:start w:val="1"/>
      <w:numFmt w:val="bullet"/>
      <w:lvlText w:val=""/>
      <w:lvlJc w:val="left"/>
      <w:pPr>
        <w:ind w:left="1020" w:hanging="360"/>
      </w:pPr>
      <w:rPr>
        <w:rFonts w:ascii="Symbol" w:hAnsi="Symbol"/>
      </w:rPr>
    </w:lvl>
    <w:lvl w:ilvl="8" w:tplc="022A4E28">
      <w:start w:val="1"/>
      <w:numFmt w:val="bullet"/>
      <w:lvlText w:val=""/>
      <w:lvlJc w:val="left"/>
      <w:pPr>
        <w:ind w:left="1020" w:hanging="360"/>
      </w:pPr>
      <w:rPr>
        <w:rFonts w:ascii="Symbol" w:hAnsi="Symbol"/>
      </w:rPr>
    </w:lvl>
  </w:abstractNum>
  <w:abstractNum w:abstractNumId="11">
    <w:nsid w:val="21BF61EF"/>
    <w:multiLevelType w:val="hybridMultilevel"/>
    <w:tmpl w:val="CE6E0146"/>
    <w:lvl w:ilvl="0" w:tplc="484ACE72">
      <w:start w:val="1"/>
      <w:numFmt w:val="bullet"/>
      <w:lvlText w:val=""/>
      <w:lvlJc w:val="left"/>
      <w:pPr>
        <w:ind w:left="1020" w:hanging="360"/>
      </w:pPr>
      <w:rPr>
        <w:rFonts w:ascii="Symbol" w:hAnsi="Symbol"/>
      </w:rPr>
    </w:lvl>
    <w:lvl w:ilvl="1" w:tplc="683A013C">
      <w:start w:val="1"/>
      <w:numFmt w:val="bullet"/>
      <w:lvlText w:val=""/>
      <w:lvlJc w:val="left"/>
      <w:pPr>
        <w:ind w:left="1020" w:hanging="360"/>
      </w:pPr>
      <w:rPr>
        <w:rFonts w:ascii="Symbol" w:hAnsi="Symbol"/>
      </w:rPr>
    </w:lvl>
    <w:lvl w:ilvl="2" w:tplc="BE9AB7FC">
      <w:start w:val="1"/>
      <w:numFmt w:val="bullet"/>
      <w:lvlText w:val=""/>
      <w:lvlJc w:val="left"/>
      <w:pPr>
        <w:ind w:left="1020" w:hanging="360"/>
      </w:pPr>
      <w:rPr>
        <w:rFonts w:ascii="Symbol" w:hAnsi="Symbol"/>
      </w:rPr>
    </w:lvl>
    <w:lvl w:ilvl="3" w:tplc="BDB07868">
      <w:start w:val="1"/>
      <w:numFmt w:val="bullet"/>
      <w:lvlText w:val=""/>
      <w:lvlJc w:val="left"/>
      <w:pPr>
        <w:ind w:left="1020" w:hanging="360"/>
      </w:pPr>
      <w:rPr>
        <w:rFonts w:ascii="Symbol" w:hAnsi="Symbol"/>
      </w:rPr>
    </w:lvl>
    <w:lvl w:ilvl="4" w:tplc="CCC09FA6">
      <w:start w:val="1"/>
      <w:numFmt w:val="bullet"/>
      <w:lvlText w:val=""/>
      <w:lvlJc w:val="left"/>
      <w:pPr>
        <w:ind w:left="1020" w:hanging="360"/>
      </w:pPr>
      <w:rPr>
        <w:rFonts w:ascii="Symbol" w:hAnsi="Symbol"/>
      </w:rPr>
    </w:lvl>
    <w:lvl w:ilvl="5" w:tplc="0B1C8D2E">
      <w:start w:val="1"/>
      <w:numFmt w:val="bullet"/>
      <w:lvlText w:val=""/>
      <w:lvlJc w:val="left"/>
      <w:pPr>
        <w:ind w:left="1020" w:hanging="360"/>
      </w:pPr>
      <w:rPr>
        <w:rFonts w:ascii="Symbol" w:hAnsi="Symbol"/>
      </w:rPr>
    </w:lvl>
    <w:lvl w:ilvl="6" w:tplc="953ED08C">
      <w:start w:val="1"/>
      <w:numFmt w:val="bullet"/>
      <w:lvlText w:val=""/>
      <w:lvlJc w:val="left"/>
      <w:pPr>
        <w:ind w:left="1020" w:hanging="360"/>
      </w:pPr>
      <w:rPr>
        <w:rFonts w:ascii="Symbol" w:hAnsi="Symbol"/>
      </w:rPr>
    </w:lvl>
    <w:lvl w:ilvl="7" w:tplc="0B7E325E">
      <w:start w:val="1"/>
      <w:numFmt w:val="bullet"/>
      <w:lvlText w:val=""/>
      <w:lvlJc w:val="left"/>
      <w:pPr>
        <w:ind w:left="1020" w:hanging="360"/>
      </w:pPr>
      <w:rPr>
        <w:rFonts w:ascii="Symbol" w:hAnsi="Symbol"/>
      </w:rPr>
    </w:lvl>
    <w:lvl w:ilvl="8" w:tplc="92F2B8EE">
      <w:start w:val="1"/>
      <w:numFmt w:val="bullet"/>
      <w:lvlText w:val=""/>
      <w:lvlJc w:val="left"/>
      <w:pPr>
        <w:ind w:left="1020" w:hanging="360"/>
      </w:pPr>
      <w:rPr>
        <w:rFonts w:ascii="Symbol" w:hAnsi="Symbol"/>
      </w:rPr>
    </w:lvl>
  </w:abstractNum>
  <w:abstractNum w:abstractNumId="12">
    <w:nsid w:val="21E34BD2"/>
    <w:multiLevelType w:val="multilevel"/>
    <w:tmpl w:val="F4D4091A"/>
    <w:lvl w:ilvl="0">
      <w:start w:val="6"/>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nsid w:val="22095CCB"/>
    <w:multiLevelType w:val="hybridMultilevel"/>
    <w:tmpl w:val="3F9A7BB6"/>
    <w:lvl w:ilvl="0" w:tplc="53960A10">
      <w:start w:val="1"/>
      <w:numFmt w:val="bullet"/>
      <w:lvlText w:val=""/>
      <w:lvlJc w:val="left"/>
      <w:pPr>
        <w:ind w:left="1020" w:hanging="360"/>
      </w:pPr>
      <w:rPr>
        <w:rFonts w:ascii="Symbol" w:hAnsi="Symbol"/>
      </w:rPr>
    </w:lvl>
    <w:lvl w:ilvl="1" w:tplc="81C8514A">
      <w:start w:val="1"/>
      <w:numFmt w:val="bullet"/>
      <w:lvlText w:val=""/>
      <w:lvlJc w:val="left"/>
      <w:pPr>
        <w:ind w:left="1020" w:hanging="360"/>
      </w:pPr>
      <w:rPr>
        <w:rFonts w:ascii="Symbol" w:hAnsi="Symbol"/>
      </w:rPr>
    </w:lvl>
    <w:lvl w:ilvl="2" w:tplc="EFDC775C">
      <w:start w:val="1"/>
      <w:numFmt w:val="bullet"/>
      <w:lvlText w:val=""/>
      <w:lvlJc w:val="left"/>
      <w:pPr>
        <w:ind w:left="1020" w:hanging="360"/>
      </w:pPr>
      <w:rPr>
        <w:rFonts w:ascii="Symbol" w:hAnsi="Symbol"/>
      </w:rPr>
    </w:lvl>
    <w:lvl w:ilvl="3" w:tplc="697AFC16">
      <w:start w:val="1"/>
      <w:numFmt w:val="bullet"/>
      <w:lvlText w:val=""/>
      <w:lvlJc w:val="left"/>
      <w:pPr>
        <w:ind w:left="1020" w:hanging="360"/>
      </w:pPr>
      <w:rPr>
        <w:rFonts w:ascii="Symbol" w:hAnsi="Symbol"/>
      </w:rPr>
    </w:lvl>
    <w:lvl w:ilvl="4" w:tplc="65469AAC">
      <w:start w:val="1"/>
      <w:numFmt w:val="bullet"/>
      <w:lvlText w:val=""/>
      <w:lvlJc w:val="left"/>
      <w:pPr>
        <w:ind w:left="1020" w:hanging="360"/>
      </w:pPr>
      <w:rPr>
        <w:rFonts w:ascii="Symbol" w:hAnsi="Symbol"/>
      </w:rPr>
    </w:lvl>
    <w:lvl w:ilvl="5" w:tplc="62B07184">
      <w:start w:val="1"/>
      <w:numFmt w:val="bullet"/>
      <w:lvlText w:val=""/>
      <w:lvlJc w:val="left"/>
      <w:pPr>
        <w:ind w:left="1020" w:hanging="360"/>
      </w:pPr>
      <w:rPr>
        <w:rFonts w:ascii="Symbol" w:hAnsi="Symbol"/>
      </w:rPr>
    </w:lvl>
    <w:lvl w:ilvl="6" w:tplc="447A591C">
      <w:start w:val="1"/>
      <w:numFmt w:val="bullet"/>
      <w:lvlText w:val=""/>
      <w:lvlJc w:val="left"/>
      <w:pPr>
        <w:ind w:left="1020" w:hanging="360"/>
      </w:pPr>
      <w:rPr>
        <w:rFonts w:ascii="Symbol" w:hAnsi="Symbol"/>
      </w:rPr>
    </w:lvl>
    <w:lvl w:ilvl="7" w:tplc="0DFA72DA">
      <w:start w:val="1"/>
      <w:numFmt w:val="bullet"/>
      <w:lvlText w:val=""/>
      <w:lvlJc w:val="left"/>
      <w:pPr>
        <w:ind w:left="1020" w:hanging="360"/>
      </w:pPr>
      <w:rPr>
        <w:rFonts w:ascii="Symbol" w:hAnsi="Symbol"/>
      </w:rPr>
    </w:lvl>
    <w:lvl w:ilvl="8" w:tplc="9184E56E">
      <w:start w:val="1"/>
      <w:numFmt w:val="bullet"/>
      <w:lvlText w:val=""/>
      <w:lvlJc w:val="left"/>
      <w:pPr>
        <w:ind w:left="1020" w:hanging="360"/>
      </w:pPr>
      <w:rPr>
        <w:rFonts w:ascii="Symbol" w:hAnsi="Symbol"/>
      </w:rPr>
    </w:lvl>
  </w:abstractNum>
  <w:abstractNum w:abstractNumId="14">
    <w:nsid w:val="22F9759E"/>
    <w:multiLevelType w:val="hybridMultilevel"/>
    <w:tmpl w:val="48AEB122"/>
    <w:lvl w:ilvl="0" w:tplc="0FC68F70">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nsid w:val="265C4093"/>
    <w:multiLevelType w:val="hybridMultilevel"/>
    <w:tmpl w:val="FEF0DCCC"/>
    <w:lvl w:ilvl="0" w:tplc="04250017">
      <w:start w:val="1"/>
      <w:numFmt w:val="lowerLetter"/>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6">
    <w:nsid w:val="267B6CAE"/>
    <w:multiLevelType w:val="hybridMultilevel"/>
    <w:tmpl w:val="8B665660"/>
    <w:lvl w:ilvl="0" w:tplc="B8BA5D60">
      <w:start w:val="5"/>
      <w:numFmt w:val="bullet"/>
      <w:lvlText w:val="-"/>
      <w:lvlJc w:val="left"/>
      <w:pPr>
        <w:ind w:left="720" w:hanging="360"/>
      </w:pPr>
      <w:rPr>
        <w:rFonts w:ascii="Times New Roman" w:eastAsia="Times New Roman" w:hAnsi="Times New Roman" w:cs="Times New Roman" w:hint="default"/>
        <w:b w:val="0"/>
        <w:color w:val="FF000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nsid w:val="2B3C4BD0"/>
    <w:multiLevelType w:val="hybridMultilevel"/>
    <w:tmpl w:val="47EED688"/>
    <w:lvl w:ilvl="0" w:tplc="D50CCE70">
      <w:start w:val="1"/>
      <w:numFmt w:val="bullet"/>
      <w:lvlText w:val=""/>
      <w:lvlJc w:val="left"/>
      <w:pPr>
        <w:ind w:left="1020" w:hanging="360"/>
      </w:pPr>
      <w:rPr>
        <w:rFonts w:ascii="Symbol" w:hAnsi="Symbol"/>
      </w:rPr>
    </w:lvl>
    <w:lvl w:ilvl="1" w:tplc="27E03A94">
      <w:start w:val="1"/>
      <w:numFmt w:val="bullet"/>
      <w:lvlText w:val=""/>
      <w:lvlJc w:val="left"/>
      <w:pPr>
        <w:ind w:left="1020" w:hanging="360"/>
      </w:pPr>
      <w:rPr>
        <w:rFonts w:ascii="Symbol" w:hAnsi="Symbol"/>
      </w:rPr>
    </w:lvl>
    <w:lvl w:ilvl="2" w:tplc="BB589570">
      <w:start w:val="1"/>
      <w:numFmt w:val="bullet"/>
      <w:lvlText w:val=""/>
      <w:lvlJc w:val="left"/>
      <w:pPr>
        <w:ind w:left="1020" w:hanging="360"/>
      </w:pPr>
      <w:rPr>
        <w:rFonts w:ascii="Symbol" w:hAnsi="Symbol"/>
      </w:rPr>
    </w:lvl>
    <w:lvl w:ilvl="3" w:tplc="93E429CA">
      <w:start w:val="1"/>
      <w:numFmt w:val="bullet"/>
      <w:lvlText w:val=""/>
      <w:lvlJc w:val="left"/>
      <w:pPr>
        <w:ind w:left="1020" w:hanging="360"/>
      </w:pPr>
      <w:rPr>
        <w:rFonts w:ascii="Symbol" w:hAnsi="Symbol"/>
      </w:rPr>
    </w:lvl>
    <w:lvl w:ilvl="4" w:tplc="9B8E16D8">
      <w:start w:val="1"/>
      <w:numFmt w:val="bullet"/>
      <w:lvlText w:val=""/>
      <w:lvlJc w:val="left"/>
      <w:pPr>
        <w:ind w:left="1020" w:hanging="360"/>
      </w:pPr>
      <w:rPr>
        <w:rFonts w:ascii="Symbol" w:hAnsi="Symbol"/>
      </w:rPr>
    </w:lvl>
    <w:lvl w:ilvl="5" w:tplc="D166D006">
      <w:start w:val="1"/>
      <w:numFmt w:val="bullet"/>
      <w:lvlText w:val=""/>
      <w:lvlJc w:val="left"/>
      <w:pPr>
        <w:ind w:left="1020" w:hanging="360"/>
      </w:pPr>
      <w:rPr>
        <w:rFonts w:ascii="Symbol" w:hAnsi="Symbol"/>
      </w:rPr>
    </w:lvl>
    <w:lvl w:ilvl="6" w:tplc="355C974A">
      <w:start w:val="1"/>
      <w:numFmt w:val="bullet"/>
      <w:lvlText w:val=""/>
      <w:lvlJc w:val="left"/>
      <w:pPr>
        <w:ind w:left="1020" w:hanging="360"/>
      </w:pPr>
      <w:rPr>
        <w:rFonts w:ascii="Symbol" w:hAnsi="Symbol"/>
      </w:rPr>
    </w:lvl>
    <w:lvl w:ilvl="7" w:tplc="72907056">
      <w:start w:val="1"/>
      <w:numFmt w:val="bullet"/>
      <w:lvlText w:val=""/>
      <w:lvlJc w:val="left"/>
      <w:pPr>
        <w:ind w:left="1020" w:hanging="360"/>
      </w:pPr>
      <w:rPr>
        <w:rFonts w:ascii="Symbol" w:hAnsi="Symbol"/>
      </w:rPr>
    </w:lvl>
    <w:lvl w:ilvl="8" w:tplc="2C32D702">
      <w:start w:val="1"/>
      <w:numFmt w:val="bullet"/>
      <w:lvlText w:val=""/>
      <w:lvlJc w:val="left"/>
      <w:pPr>
        <w:ind w:left="1020" w:hanging="360"/>
      </w:pPr>
      <w:rPr>
        <w:rFonts w:ascii="Symbol" w:hAnsi="Symbol"/>
      </w:rPr>
    </w:lvl>
  </w:abstractNum>
  <w:abstractNum w:abstractNumId="18">
    <w:nsid w:val="2E0662FD"/>
    <w:multiLevelType w:val="hybridMultilevel"/>
    <w:tmpl w:val="F55EAA2A"/>
    <w:lvl w:ilvl="0" w:tplc="4C0A88E4">
      <w:start w:val="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nsid w:val="331A1955"/>
    <w:multiLevelType w:val="multilevel"/>
    <w:tmpl w:val="B9B0284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3E63A82"/>
    <w:multiLevelType w:val="multilevel"/>
    <w:tmpl w:val="D6306DB8"/>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nsid w:val="39650F20"/>
    <w:multiLevelType w:val="hybridMultilevel"/>
    <w:tmpl w:val="63726124"/>
    <w:lvl w:ilvl="0" w:tplc="F1C6CED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nsid w:val="3BA61B79"/>
    <w:multiLevelType w:val="hybridMultilevel"/>
    <w:tmpl w:val="3D3ED870"/>
    <w:lvl w:ilvl="0" w:tplc="DBD2AACA">
      <w:start w:val="1"/>
      <w:numFmt w:val="bullet"/>
      <w:lvlText w:val=""/>
      <w:lvlJc w:val="left"/>
      <w:pPr>
        <w:ind w:left="1020" w:hanging="360"/>
      </w:pPr>
      <w:rPr>
        <w:rFonts w:ascii="Symbol" w:hAnsi="Symbol"/>
      </w:rPr>
    </w:lvl>
    <w:lvl w:ilvl="1" w:tplc="AD227354">
      <w:start w:val="1"/>
      <w:numFmt w:val="bullet"/>
      <w:lvlText w:val=""/>
      <w:lvlJc w:val="left"/>
      <w:pPr>
        <w:ind w:left="1020" w:hanging="360"/>
      </w:pPr>
      <w:rPr>
        <w:rFonts w:ascii="Symbol" w:hAnsi="Symbol"/>
      </w:rPr>
    </w:lvl>
    <w:lvl w:ilvl="2" w:tplc="F0326D7C">
      <w:start w:val="1"/>
      <w:numFmt w:val="bullet"/>
      <w:lvlText w:val=""/>
      <w:lvlJc w:val="left"/>
      <w:pPr>
        <w:ind w:left="1020" w:hanging="360"/>
      </w:pPr>
      <w:rPr>
        <w:rFonts w:ascii="Symbol" w:hAnsi="Symbol"/>
      </w:rPr>
    </w:lvl>
    <w:lvl w:ilvl="3" w:tplc="9C445388">
      <w:start w:val="1"/>
      <w:numFmt w:val="bullet"/>
      <w:lvlText w:val=""/>
      <w:lvlJc w:val="left"/>
      <w:pPr>
        <w:ind w:left="1020" w:hanging="360"/>
      </w:pPr>
      <w:rPr>
        <w:rFonts w:ascii="Symbol" w:hAnsi="Symbol"/>
      </w:rPr>
    </w:lvl>
    <w:lvl w:ilvl="4" w:tplc="D80037AA">
      <w:start w:val="1"/>
      <w:numFmt w:val="bullet"/>
      <w:lvlText w:val=""/>
      <w:lvlJc w:val="left"/>
      <w:pPr>
        <w:ind w:left="1020" w:hanging="360"/>
      </w:pPr>
      <w:rPr>
        <w:rFonts w:ascii="Symbol" w:hAnsi="Symbol"/>
      </w:rPr>
    </w:lvl>
    <w:lvl w:ilvl="5" w:tplc="C55E2F06">
      <w:start w:val="1"/>
      <w:numFmt w:val="bullet"/>
      <w:lvlText w:val=""/>
      <w:lvlJc w:val="left"/>
      <w:pPr>
        <w:ind w:left="1020" w:hanging="360"/>
      </w:pPr>
      <w:rPr>
        <w:rFonts w:ascii="Symbol" w:hAnsi="Symbol"/>
      </w:rPr>
    </w:lvl>
    <w:lvl w:ilvl="6" w:tplc="79C875C2">
      <w:start w:val="1"/>
      <w:numFmt w:val="bullet"/>
      <w:lvlText w:val=""/>
      <w:lvlJc w:val="left"/>
      <w:pPr>
        <w:ind w:left="1020" w:hanging="360"/>
      </w:pPr>
      <w:rPr>
        <w:rFonts w:ascii="Symbol" w:hAnsi="Symbol"/>
      </w:rPr>
    </w:lvl>
    <w:lvl w:ilvl="7" w:tplc="10AE59DE">
      <w:start w:val="1"/>
      <w:numFmt w:val="bullet"/>
      <w:lvlText w:val=""/>
      <w:lvlJc w:val="left"/>
      <w:pPr>
        <w:ind w:left="1020" w:hanging="360"/>
      </w:pPr>
      <w:rPr>
        <w:rFonts w:ascii="Symbol" w:hAnsi="Symbol"/>
      </w:rPr>
    </w:lvl>
    <w:lvl w:ilvl="8" w:tplc="130C28BA">
      <w:start w:val="1"/>
      <w:numFmt w:val="bullet"/>
      <w:lvlText w:val=""/>
      <w:lvlJc w:val="left"/>
      <w:pPr>
        <w:ind w:left="1020" w:hanging="360"/>
      </w:pPr>
      <w:rPr>
        <w:rFonts w:ascii="Symbol" w:hAnsi="Symbol"/>
      </w:rPr>
    </w:lvl>
  </w:abstractNum>
  <w:abstractNum w:abstractNumId="23">
    <w:nsid w:val="3D55339D"/>
    <w:multiLevelType w:val="hybridMultilevel"/>
    <w:tmpl w:val="9CB4204E"/>
    <w:lvl w:ilvl="0" w:tplc="A88A27FE">
      <w:start w:val="1"/>
      <w:numFmt w:val="bullet"/>
      <w:lvlText w:val=""/>
      <w:lvlJc w:val="left"/>
      <w:pPr>
        <w:ind w:left="1020" w:hanging="360"/>
      </w:pPr>
      <w:rPr>
        <w:rFonts w:ascii="Symbol" w:hAnsi="Symbol"/>
      </w:rPr>
    </w:lvl>
    <w:lvl w:ilvl="1" w:tplc="91E6A6D4">
      <w:start w:val="1"/>
      <w:numFmt w:val="bullet"/>
      <w:lvlText w:val=""/>
      <w:lvlJc w:val="left"/>
      <w:pPr>
        <w:ind w:left="1020" w:hanging="360"/>
      </w:pPr>
      <w:rPr>
        <w:rFonts w:ascii="Symbol" w:hAnsi="Symbol"/>
      </w:rPr>
    </w:lvl>
    <w:lvl w:ilvl="2" w:tplc="B8CAD1C8">
      <w:start w:val="1"/>
      <w:numFmt w:val="bullet"/>
      <w:lvlText w:val=""/>
      <w:lvlJc w:val="left"/>
      <w:pPr>
        <w:ind w:left="1020" w:hanging="360"/>
      </w:pPr>
      <w:rPr>
        <w:rFonts w:ascii="Symbol" w:hAnsi="Symbol"/>
      </w:rPr>
    </w:lvl>
    <w:lvl w:ilvl="3" w:tplc="69FA2B24">
      <w:start w:val="1"/>
      <w:numFmt w:val="bullet"/>
      <w:lvlText w:val=""/>
      <w:lvlJc w:val="left"/>
      <w:pPr>
        <w:ind w:left="1020" w:hanging="360"/>
      </w:pPr>
      <w:rPr>
        <w:rFonts w:ascii="Symbol" w:hAnsi="Symbol"/>
      </w:rPr>
    </w:lvl>
    <w:lvl w:ilvl="4" w:tplc="52667EF8">
      <w:start w:val="1"/>
      <w:numFmt w:val="bullet"/>
      <w:lvlText w:val=""/>
      <w:lvlJc w:val="left"/>
      <w:pPr>
        <w:ind w:left="1020" w:hanging="360"/>
      </w:pPr>
      <w:rPr>
        <w:rFonts w:ascii="Symbol" w:hAnsi="Symbol"/>
      </w:rPr>
    </w:lvl>
    <w:lvl w:ilvl="5" w:tplc="6E726E26">
      <w:start w:val="1"/>
      <w:numFmt w:val="bullet"/>
      <w:lvlText w:val=""/>
      <w:lvlJc w:val="left"/>
      <w:pPr>
        <w:ind w:left="1020" w:hanging="360"/>
      </w:pPr>
      <w:rPr>
        <w:rFonts w:ascii="Symbol" w:hAnsi="Symbol"/>
      </w:rPr>
    </w:lvl>
    <w:lvl w:ilvl="6" w:tplc="02AA7742">
      <w:start w:val="1"/>
      <w:numFmt w:val="bullet"/>
      <w:lvlText w:val=""/>
      <w:lvlJc w:val="left"/>
      <w:pPr>
        <w:ind w:left="1020" w:hanging="360"/>
      </w:pPr>
      <w:rPr>
        <w:rFonts w:ascii="Symbol" w:hAnsi="Symbol"/>
      </w:rPr>
    </w:lvl>
    <w:lvl w:ilvl="7" w:tplc="ABA44EFC">
      <w:start w:val="1"/>
      <w:numFmt w:val="bullet"/>
      <w:lvlText w:val=""/>
      <w:lvlJc w:val="left"/>
      <w:pPr>
        <w:ind w:left="1020" w:hanging="360"/>
      </w:pPr>
      <w:rPr>
        <w:rFonts w:ascii="Symbol" w:hAnsi="Symbol"/>
      </w:rPr>
    </w:lvl>
    <w:lvl w:ilvl="8" w:tplc="85964404">
      <w:start w:val="1"/>
      <w:numFmt w:val="bullet"/>
      <w:lvlText w:val=""/>
      <w:lvlJc w:val="left"/>
      <w:pPr>
        <w:ind w:left="1020" w:hanging="360"/>
      </w:pPr>
      <w:rPr>
        <w:rFonts w:ascii="Symbol" w:hAnsi="Symbol"/>
      </w:rPr>
    </w:lvl>
  </w:abstractNum>
  <w:abstractNum w:abstractNumId="24">
    <w:nsid w:val="41C02CE1"/>
    <w:multiLevelType w:val="hybridMultilevel"/>
    <w:tmpl w:val="B9C2E006"/>
    <w:lvl w:ilvl="0" w:tplc="F1C6CED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nsid w:val="43416479"/>
    <w:multiLevelType w:val="multilevel"/>
    <w:tmpl w:val="9658585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62A782B"/>
    <w:multiLevelType w:val="hybridMultilevel"/>
    <w:tmpl w:val="DB62D008"/>
    <w:lvl w:ilvl="0" w:tplc="77DA5F60">
      <w:start w:val="1"/>
      <w:numFmt w:val="bullet"/>
      <w:lvlText w:val=""/>
      <w:lvlJc w:val="left"/>
      <w:pPr>
        <w:ind w:left="1020" w:hanging="360"/>
      </w:pPr>
      <w:rPr>
        <w:rFonts w:ascii="Symbol" w:hAnsi="Symbol"/>
      </w:rPr>
    </w:lvl>
    <w:lvl w:ilvl="1" w:tplc="8312CE1C">
      <w:start w:val="1"/>
      <w:numFmt w:val="bullet"/>
      <w:lvlText w:val=""/>
      <w:lvlJc w:val="left"/>
      <w:pPr>
        <w:ind w:left="1020" w:hanging="360"/>
      </w:pPr>
      <w:rPr>
        <w:rFonts w:ascii="Symbol" w:hAnsi="Symbol"/>
      </w:rPr>
    </w:lvl>
    <w:lvl w:ilvl="2" w:tplc="808285C8">
      <w:start w:val="1"/>
      <w:numFmt w:val="bullet"/>
      <w:lvlText w:val=""/>
      <w:lvlJc w:val="left"/>
      <w:pPr>
        <w:ind w:left="1020" w:hanging="360"/>
      </w:pPr>
      <w:rPr>
        <w:rFonts w:ascii="Symbol" w:hAnsi="Symbol"/>
      </w:rPr>
    </w:lvl>
    <w:lvl w:ilvl="3" w:tplc="B75A78D0">
      <w:start w:val="1"/>
      <w:numFmt w:val="bullet"/>
      <w:lvlText w:val=""/>
      <w:lvlJc w:val="left"/>
      <w:pPr>
        <w:ind w:left="1020" w:hanging="360"/>
      </w:pPr>
      <w:rPr>
        <w:rFonts w:ascii="Symbol" w:hAnsi="Symbol"/>
      </w:rPr>
    </w:lvl>
    <w:lvl w:ilvl="4" w:tplc="1F7631FC">
      <w:start w:val="1"/>
      <w:numFmt w:val="bullet"/>
      <w:lvlText w:val=""/>
      <w:lvlJc w:val="left"/>
      <w:pPr>
        <w:ind w:left="1020" w:hanging="360"/>
      </w:pPr>
      <w:rPr>
        <w:rFonts w:ascii="Symbol" w:hAnsi="Symbol"/>
      </w:rPr>
    </w:lvl>
    <w:lvl w:ilvl="5" w:tplc="EEB4FAB2">
      <w:start w:val="1"/>
      <w:numFmt w:val="bullet"/>
      <w:lvlText w:val=""/>
      <w:lvlJc w:val="left"/>
      <w:pPr>
        <w:ind w:left="1020" w:hanging="360"/>
      </w:pPr>
      <w:rPr>
        <w:rFonts w:ascii="Symbol" w:hAnsi="Symbol"/>
      </w:rPr>
    </w:lvl>
    <w:lvl w:ilvl="6" w:tplc="3C68D000">
      <w:start w:val="1"/>
      <w:numFmt w:val="bullet"/>
      <w:lvlText w:val=""/>
      <w:lvlJc w:val="left"/>
      <w:pPr>
        <w:ind w:left="1020" w:hanging="360"/>
      </w:pPr>
      <w:rPr>
        <w:rFonts w:ascii="Symbol" w:hAnsi="Symbol"/>
      </w:rPr>
    </w:lvl>
    <w:lvl w:ilvl="7" w:tplc="42620580">
      <w:start w:val="1"/>
      <w:numFmt w:val="bullet"/>
      <w:lvlText w:val=""/>
      <w:lvlJc w:val="left"/>
      <w:pPr>
        <w:ind w:left="1020" w:hanging="360"/>
      </w:pPr>
      <w:rPr>
        <w:rFonts w:ascii="Symbol" w:hAnsi="Symbol"/>
      </w:rPr>
    </w:lvl>
    <w:lvl w:ilvl="8" w:tplc="6F72FA48">
      <w:start w:val="1"/>
      <w:numFmt w:val="bullet"/>
      <w:lvlText w:val=""/>
      <w:lvlJc w:val="left"/>
      <w:pPr>
        <w:ind w:left="1020" w:hanging="360"/>
      </w:pPr>
      <w:rPr>
        <w:rFonts w:ascii="Symbol" w:hAnsi="Symbol"/>
      </w:rPr>
    </w:lvl>
  </w:abstractNum>
  <w:abstractNum w:abstractNumId="27">
    <w:nsid w:val="4CD66C57"/>
    <w:multiLevelType w:val="hybridMultilevel"/>
    <w:tmpl w:val="BF3E26B4"/>
    <w:lvl w:ilvl="0" w:tplc="04250001">
      <w:start w:val="1"/>
      <w:numFmt w:val="bullet"/>
      <w:lvlText w:val=""/>
      <w:lvlJc w:val="left"/>
      <w:pPr>
        <w:ind w:left="720" w:hanging="360"/>
      </w:pPr>
      <w:rPr>
        <w:rFonts w:ascii="Symbol" w:hAnsi="Symbol" w:hint="default"/>
        <w:b w:val="0"/>
        <w:color w:val="FF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nsid w:val="4E2242C4"/>
    <w:multiLevelType w:val="hybridMultilevel"/>
    <w:tmpl w:val="84F4EC8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nsid w:val="58370FF2"/>
    <w:multiLevelType w:val="hybridMultilevel"/>
    <w:tmpl w:val="0060E0DE"/>
    <w:lvl w:ilvl="0" w:tplc="85885AA6">
      <w:start w:val="2"/>
      <w:numFmt w:val="bullet"/>
      <w:lvlText w:val=""/>
      <w:lvlJc w:val="left"/>
      <w:pPr>
        <w:ind w:left="1080" w:hanging="360"/>
      </w:pPr>
      <w:rPr>
        <w:rFonts w:ascii="Wingdings" w:eastAsiaTheme="minorHAnsi" w:hAnsi="Wingdings" w:cs="Aria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30">
    <w:nsid w:val="5BD71815"/>
    <w:multiLevelType w:val="hybridMultilevel"/>
    <w:tmpl w:val="FE1889A8"/>
    <w:lvl w:ilvl="0" w:tplc="CD3ABF2E">
      <w:start w:val="1"/>
      <w:numFmt w:val="lowerLetter"/>
      <w:lvlText w:val="%1)"/>
      <w:lvlJc w:val="left"/>
      <w:pPr>
        <w:ind w:left="1070" w:hanging="71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nsid w:val="62BB72BF"/>
    <w:multiLevelType w:val="multilevel"/>
    <w:tmpl w:val="19DA2C56"/>
    <w:lvl w:ilvl="0">
      <w:start w:val="1"/>
      <w:numFmt w:val="decimal"/>
      <w:lvlText w:val="%1."/>
      <w:lvlJc w:val="left"/>
      <w:pPr>
        <w:ind w:left="360" w:hanging="360"/>
      </w:pPr>
      <w:rPr>
        <w:b/>
      </w:rPr>
    </w:lvl>
    <w:lvl w:ilvl="1">
      <w:start w:val="1"/>
      <w:numFmt w:val="decimal"/>
      <w:lvlText w:val="%1.%2."/>
      <w:lvlJc w:val="left"/>
      <w:pPr>
        <w:ind w:left="360" w:hanging="360"/>
      </w:pPr>
      <w:rPr>
        <w:b/>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nsid w:val="64DC0DA0"/>
    <w:multiLevelType w:val="hybridMultilevel"/>
    <w:tmpl w:val="3AE0FDE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nsid w:val="69CE5BDC"/>
    <w:multiLevelType w:val="multilevel"/>
    <w:tmpl w:val="ADD6A0F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B4E4AF8"/>
    <w:multiLevelType w:val="hybridMultilevel"/>
    <w:tmpl w:val="F55EAA2A"/>
    <w:lvl w:ilvl="0" w:tplc="FFFFFFFF">
      <w:start w:val="6"/>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nsid w:val="6CFC412A"/>
    <w:multiLevelType w:val="hybridMultilevel"/>
    <w:tmpl w:val="350A356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nsid w:val="782D32DC"/>
    <w:multiLevelType w:val="hybridMultilevel"/>
    <w:tmpl w:val="A778369E"/>
    <w:lvl w:ilvl="0" w:tplc="04250001">
      <w:start w:val="1"/>
      <w:numFmt w:val="bullet"/>
      <w:lvlText w:val=""/>
      <w:lvlJc w:val="left"/>
      <w:pPr>
        <w:ind w:left="777" w:hanging="360"/>
      </w:pPr>
      <w:rPr>
        <w:rFonts w:ascii="Symbol" w:hAnsi="Symbol" w:hint="default"/>
      </w:rPr>
    </w:lvl>
    <w:lvl w:ilvl="1" w:tplc="04250003" w:tentative="1">
      <w:start w:val="1"/>
      <w:numFmt w:val="bullet"/>
      <w:lvlText w:val="o"/>
      <w:lvlJc w:val="left"/>
      <w:pPr>
        <w:ind w:left="1497" w:hanging="360"/>
      </w:pPr>
      <w:rPr>
        <w:rFonts w:ascii="Courier New" w:hAnsi="Courier New" w:cs="Courier New" w:hint="default"/>
      </w:rPr>
    </w:lvl>
    <w:lvl w:ilvl="2" w:tplc="04250005" w:tentative="1">
      <w:start w:val="1"/>
      <w:numFmt w:val="bullet"/>
      <w:lvlText w:val=""/>
      <w:lvlJc w:val="left"/>
      <w:pPr>
        <w:ind w:left="2217" w:hanging="360"/>
      </w:pPr>
      <w:rPr>
        <w:rFonts w:ascii="Wingdings" w:hAnsi="Wingdings" w:hint="default"/>
      </w:rPr>
    </w:lvl>
    <w:lvl w:ilvl="3" w:tplc="04250001" w:tentative="1">
      <w:start w:val="1"/>
      <w:numFmt w:val="bullet"/>
      <w:lvlText w:val=""/>
      <w:lvlJc w:val="left"/>
      <w:pPr>
        <w:ind w:left="2937" w:hanging="360"/>
      </w:pPr>
      <w:rPr>
        <w:rFonts w:ascii="Symbol" w:hAnsi="Symbol" w:hint="default"/>
      </w:rPr>
    </w:lvl>
    <w:lvl w:ilvl="4" w:tplc="04250003" w:tentative="1">
      <w:start w:val="1"/>
      <w:numFmt w:val="bullet"/>
      <w:lvlText w:val="o"/>
      <w:lvlJc w:val="left"/>
      <w:pPr>
        <w:ind w:left="3657" w:hanging="360"/>
      </w:pPr>
      <w:rPr>
        <w:rFonts w:ascii="Courier New" w:hAnsi="Courier New" w:cs="Courier New" w:hint="default"/>
      </w:rPr>
    </w:lvl>
    <w:lvl w:ilvl="5" w:tplc="04250005" w:tentative="1">
      <w:start w:val="1"/>
      <w:numFmt w:val="bullet"/>
      <w:lvlText w:val=""/>
      <w:lvlJc w:val="left"/>
      <w:pPr>
        <w:ind w:left="4377" w:hanging="360"/>
      </w:pPr>
      <w:rPr>
        <w:rFonts w:ascii="Wingdings" w:hAnsi="Wingdings" w:hint="default"/>
      </w:rPr>
    </w:lvl>
    <w:lvl w:ilvl="6" w:tplc="04250001" w:tentative="1">
      <w:start w:val="1"/>
      <w:numFmt w:val="bullet"/>
      <w:lvlText w:val=""/>
      <w:lvlJc w:val="left"/>
      <w:pPr>
        <w:ind w:left="5097" w:hanging="360"/>
      </w:pPr>
      <w:rPr>
        <w:rFonts w:ascii="Symbol" w:hAnsi="Symbol" w:hint="default"/>
      </w:rPr>
    </w:lvl>
    <w:lvl w:ilvl="7" w:tplc="04250003" w:tentative="1">
      <w:start w:val="1"/>
      <w:numFmt w:val="bullet"/>
      <w:lvlText w:val="o"/>
      <w:lvlJc w:val="left"/>
      <w:pPr>
        <w:ind w:left="5817" w:hanging="360"/>
      </w:pPr>
      <w:rPr>
        <w:rFonts w:ascii="Courier New" w:hAnsi="Courier New" w:cs="Courier New" w:hint="default"/>
      </w:rPr>
    </w:lvl>
    <w:lvl w:ilvl="8" w:tplc="04250005" w:tentative="1">
      <w:start w:val="1"/>
      <w:numFmt w:val="bullet"/>
      <w:lvlText w:val=""/>
      <w:lvlJc w:val="left"/>
      <w:pPr>
        <w:ind w:left="6537" w:hanging="360"/>
      </w:pPr>
      <w:rPr>
        <w:rFonts w:ascii="Wingdings" w:hAnsi="Wingdings" w:hint="default"/>
      </w:rPr>
    </w:lvl>
  </w:abstractNum>
  <w:abstractNum w:abstractNumId="37">
    <w:nsid w:val="7D35312D"/>
    <w:multiLevelType w:val="hybridMultilevel"/>
    <w:tmpl w:val="ADE4A2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num>
  <w:num w:numId="6">
    <w:abstractNumId w:val="30"/>
  </w:num>
  <w:num w:numId="7">
    <w:abstractNumId w:val="32"/>
  </w:num>
  <w:num w:numId="8">
    <w:abstractNumId w:val="29"/>
  </w:num>
  <w:num w:numId="9">
    <w:abstractNumId w:val="2"/>
  </w:num>
  <w:num w:numId="10">
    <w:abstractNumId w:val="0"/>
  </w:num>
  <w:num w:numId="11">
    <w:abstractNumId w:val="21"/>
  </w:num>
  <w:num w:numId="12">
    <w:abstractNumId w:val="24"/>
  </w:num>
  <w:num w:numId="13">
    <w:abstractNumId w:val="3"/>
  </w:num>
  <w:num w:numId="14">
    <w:abstractNumId w:val="14"/>
  </w:num>
  <w:num w:numId="15">
    <w:abstractNumId w:val="36"/>
  </w:num>
  <w:num w:numId="16">
    <w:abstractNumId w:val="9"/>
  </w:num>
  <w:num w:numId="17">
    <w:abstractNumId w:val="13"/>
  </w:num>
  <w:num w:numId="18">
    <w:abstractNumId w:val="11"/>
  </w:num>
  <w:num w:numId="19">
    <w:abstractNumId w:val="26"/>
  </w:num>
  <w:num w:numId="20">
    <w:abstractNumId w:val="17"/>
  </w:num>
  <w:num w:numId="21">
    <w:abstractNumId w:val="7"/>
  </w:num>
  <w:num w:numId="22">
    <w:abstractNumId w:val="10"/>
  </w:num>
  <w:num w:numId="23">
    <w:abstractNumId w:val="5"/>
  </w:num>
  <w:num w:numId="24">
    <w:abstractNumId w:val="23"/>
  </w:num>
  <w:num w:numId="25">
    <w:abstractNumId w:val="22"/>
  </w:num>
  <w:num w:numId="26">
    <w:abstractNumId w:val="16"/>
  </w:num>
  <w:num w:numId="27">
    <w:abstractNumId w:val="27"/>
  </w:num>
  <w:num w:numId="28">
    <w:abstractNumId w:val="4"/>
  </w:num>
  <w:num w:numId="29">
    <w:abstractNumId w:val="12"/>
  </w:num>
  <w:num w:numId="30">
    <w:abstractNumId w:val="25"/>
  </w:num>
  <w:num w:numId="31">
    <w:abstractNumId w:val="33"/>
  </w:num>
  <w:num w:numId="32">
    <w:abstractNumId w:val="6"/>
  </w:num>
  <w:num w:numId="33">
    <w:abstractNumId w:val="18"/>
  </w:num>
  <w:num w:numId="34">
    <w:abstractNumId w:val="34"/>
  </w:num>
  <w:num w:numId="35">
    <w:abstractNumId w:val="1"/>
  </w:num>
  <w:num w:numId="36">
    <w:abstractNumId w:val="19"/>
  </w:num>
  <w:num w:numId="37">
    <w:abstractNumId w:val="20"/>
  </w:num>
  <w:num w:numId="38">
    <w:abstractNumId w:val="37"/>
  </w:num>
  <w:num w:numId="39">
    <w:abstractNumId w:val="3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arja-Liis Lall - JUSTDIGI">
    <w15:presenceInfo w15:providerId="AD" w15:userId="S::maarja.lall@justdigi.ee::c7cf4b01-9190-4483-a66e-c79df27776f4"/>
  </w15:person>
  <w15:person w15:author="mso service">
    <w15:presenceInfo w15:providerId="AD" w15:userId="S-1-5-21-23267018-1296325175-649218145-687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75E"/>
    <w:rsid w:val="00000A74"/>
    <w:rsid w:val="0000108B"/>
    <w:rsid w:val="000044FD"/>
    <w:rsid w:val="00004A1C"/>
    <w:rsid w:val="00004A88"/>
    <w:rsid w:val="00006019"/>
    <w:rsid w:val="00010A1A"/>
    <w:rsid w:val="000116F5"/>
    <w:rsid w:val="00015F5A"/>
    <w:rsid w:val="00017E32"/>
    <w:rsid w:val="0002082F"/>
    <w:rsid w:val="00020875"/>
    <w:rsid w:val="0002136E"/>
    <w:rsid w:val="00023A78"/>
    <w:rsid w:val="00024069"/>
    <w:rsid w:val="000304E5"/>
    <w:rsid w:val="00037BC5"/>
    <w:rsid w:val="00037D19"/>
    <w:rsid w:val="00040796"/>
    <w:rsid w:val="000425EE"/>
    <w:rsid w:val="00044FBC"/>
    <w:rsid w:val="00045340"/>
    <w:rsid w:val="00045540"/>
    <w:rsid w:val="00045571"/>
    <w:rsid w:val="00046072"/>
    <w:rsid w:val="00046F6A"/>
    <w:rsid w:val="0004755B"/>
    <w:rsid w:val="00053359"/>
    <w:rsid w:val="000565A3"/>
    <w:rsid w:val="00061386"/>
    <w:rsid w:val="000630EE"/>
    <w:rsid w:val="00063C96"/>
    <w:rsid w:val="000642C4"/>
    <w:rsid w:val="00065515"/>
    <w:rsid w:val="00071011"/>
    <w:rsid w:val="000729E9"/>
    <w:rsid w:val="00072B3F"/>
    <w:rsid w:val="0007413D"/>
    <w:rsid w:val="00074B92"/>
    <w:rsid w:val="00076A38"/>
    <w:rsid w:val="00077255"/>
    <w:rsid w:val="00077386"/>
    <w:rsid w:val="00080551"/>
    <w:rsid w:val="00080AC6"/>
    <w:rsid w:val="0008115D"/>
    <w:rsid w:val="000816FC"/>
    <w:rsid w:val="0008240B"/>
    <w:rsid w:val="0008441E"/>
    <w:rsid w:val="00085CB0"/>
    <w:rsid w:val="00087007"/>
    <w:rsid w:val="000878D0"/>
    <w:rsid w:val="000A21D2"/>
    <w:rsid w:val="000A361D"/>
    <w:rsid w:val="000A608E"/>
    <w:rsid w:val="000B0B59"/>
    <w:rsid w:val="000B1243"/>
    <w:rsid w:val="000B3302"/>
    <w:rsid w:val="000B4E89"/>
    <w:rsid w:val="000B4F10"/>
    <w:rsid w:val="000B5D92"/>
    <w:rsid w:val="000B6684"/>
    <w:rsid w:val="000B69C6"/>
    <w:rsid w:val="000B7104"/>
    <w:rsid w:val="000C30C3"/>
    <w:rsid w:val="000C4F0D"/>
    <w:rsid w:val="000C50FF"/>
    <w:rsid w:val="000C75FB"/>
    <w:rsid w:val="000D3F3C"/>
    <w:rsid w:val="000D3F74"/>
    <w:rsid w:val="000D4FB2"/>
    <w:rsid w:val="000D57D6"/>
    <w:rsid w:val="000D5EE1"/>
    <w:rsid w:val="000D638F"/>
    <w:rsid w:val="000D67F4"/>
    <w:rsid w:val="000D732B"/>
    <w:rsid w:val="000E43B9"/>
    <w:rsid w:val="000E5B1E"/>
    <w:rsid w:val="000F076D"/>
    <w:rsid w:val="000F1277"/>
    <w:rsid w:val="000F28B0"/>
    <w:rsid w:val="000F3F91"/>
    <w:rsid w:val="000F4270"/>
    <w:rsid w:val="000F68F1"/>
    <w:rsid w:val="000F6F5B"/>
    <w:rsid w:val="000F7982"/>
    <w:rsid w:val="0010158A"/>
    <w:rsid w:val="00103808"/>
    <w:rsid w:val="0010712E"/>
    <w:rsid w:val="00107B7A"/>
    <w:rsid w:val="00110B8C"/>
    <w:rsid w:val="00111A2F"/>
    <w:rsid w:val="00111C78"/>
    <w:rsid w:val="00113BCF"/>
    <w:rsid w:val="0011407C"/>
    <w:rsid w:val="00114FF7"/>
    <w:rsid w:val="0011547C"/>
    <w:rsid w:val="00116457"/>
    <w:rsid w:val="00120E6E"/>
    <w:rsid w:val="001211AF"/>
    <w:rsid w:val="001216D1"/>
    <w:rsid w:val="00123451"/>
    <w:rsid w:val="001240CE"/>
    <w:rsid w:val="00124EC6"/>
    <w:rsid w:val="00127002"/>
    <w:rsid w:val="001313A6"/>
    <w:rsid w:val="001330BA"/>
    <w:rsid w:val="00133D5A"/>
    <w:rsid w:val="0013480E"/>
    <w:rsid w:val="00135193"/>
    <w:rsid w:val="001361D0"/>
    <w:rsid w:val="001362FC"/>
    <w:rsid w:val="00137A2E"/>
    <w:rsid w:val="0014247B"/>
    <w:rsid w:val="001436D1"/>
    <w:rsid w:val="00143F61"/>
    <w:rsid w:val="00146C67"/>
    <w:rsid w:val="00146E6E"/>
    <w:rsid w:val="001523B7"/>
    <w:rsid w:val="0015421D"/>
    <w:rsid w:val="00155FD7"/>
    <w:rsid w:val="00160921"/>
    <w:rsid w:val="00162DE2"/>
    <w:rsid w:val="00164D90"/>
    <w:rsid w:val="001662EE"/>
    <w:rsid w:val="001664CB"/>
    <w:rsid w:val="00167DD6"/>
    <w:rsid w:val="00170C5B"/>
    <w:rsid w:val="001733C2"/>
    <w:rsid w:val="001769D3"/>
    <w:rsid w:val="00181881"/>
    <w:rsid w:val="00184BB3"/>
    <w:rsid w:val="00185250"/>
    <w:rsid w:val="001857D3"/>
    <w:rsid w:val="00186F60"/>
    <w:rsid w:val="00191116"/>
    <w:rsid w:val="00191220"/>
    <w:rsid w:val="00191754"/>
    <w:rsid w:val="00191BF8"/>
    <w:rsid w:val="00191CCF"/>
    <w:rsid w:val="00193237"/>
    <w:rsid w:val="00194C8A"/>
    <w:rsid w:val="00195604"/>
    <w:rsid w:val="00196534"/>
    <w:rsid w:val="00196699"/>
    <w:rsid w:val="001972B3"/>
    <w:rsid w:val="001A312B"/>
    <w:rsid w:val="001A3D3D"/>
    <w:rsid w:val="001A4F26"/>
    <w:rsid w:val="001A5717"/>
    <w:rsid w:val="001A790A"/>
    <w:rsid w:val="001B10E3"/>
    <w:rsid w:val="001B210C"/>
    <w:rsid w:val="001B305D"/>
    <w:rsid w:val="001C014E"/>
    <w:rsid w:val="001C0F90"/>
    <w:rsid w:val="001C11B9"/>
    <w:rsid w:val="001C2911"/>
    <w:rsid w:val="001C6612"/>
    <w:rsid w:val="001C6816"/>
    <w:rsid w:val="001C6F4D"/>
    <w:rsid w:val="001C7832"/>
    <w:rsid w:val="001C7C35"/>
    <w:rsid w:val="001D0729"/>
    <w:rsid w:val="001D0B67"/>
    <w:rsid w:val="001D1C4E"/>
    <w:rsid w:val="001D1E72"/>
    <w:rsid w:val="001D4B26"/>
    <w:rsid w:val="001D4BD9"/>
    <w:rsid w:val="001D6AB0"/>
    <w:rsid w:val="001E0362"/>
    <w:rsid w:val="001E23F4"/>
    <w:rsid w:val="001E471B"/>
    <w:rsid w:val="001E591F"/>
    <w:rsid w:val="001E5D09"/>
    <w:rsid w:val="001E5DB6"/>
    <w:rsid w:val="001E6DB1"/>
    <w:rsid w:val="001F00A4"/>
    <w:rsid w:val="001F0BCF"/>
    <w:rsid w:val="001F45A3"/>
    <w:rsid w:val="001F4613"/>
    <w:rsid w:val="001F51A5"/>
    <w:rsid w:val="001F5DBA"/>
    <w:rsid w:val="001F6302"/>
    <w:rsid w:val="001F7B34"/>
    <w:rsid w:val="00200CB3"/>
    <w:rsid w:val="00201EBA"/>
    <w:rsid w:val="00201FF4"/>
    <w:rsid w:val="002028FA"/>
    <w:rsid w:val="0020510A"/>
    <w:rsid w:val="00205B09"/>
    <w:rsid w:val="00212C0F"/>
    <w:rsid w:val="00212E3B"/>
    <w:rsid w:val="002133F4"/>
    <w:rsid w:val="00213E68"/>
    <w:rsid w:val="0021400A"/>
    <w:rsid w:val="00220AD1"/>
    <w:rsid w:val="0022288D"/>
    <w:rsid w:val="00224CCE"/>
    <w:rsid w:val="002256B7"/>
    <w:rsid w:val="002257A2"/>
    <w:rsid w:val="0023027A"/>
    <w:rsid w:val="00233330"/>
    <w:rsid w:val="002340B4"/>
    <w:rsid w:val="00241886"/>
    <w:rsid w:val="00242BA2"/>
    <w:rsid w:val="00246E80"/>
    <w:rsid w:val="0024721A"/>
    <w:rsid w:val="00247E44"/>
    <w:rsid w:val="00250780"/>
    <w:rsid w:val="002527A3"/>
    <w:rsid w:val="00255B5E"/>
    <w:rsid w:val="00255E40"/>
    <w:rsid w:val="002560D0"/>
    <w:rsid w:val="002566CF"/>
    <w:rsid w:val="00257E85"/>
    <w:rsid w:val="00260931"/>
    <w:rsid w:val="00260A4F"/>
    <w:rsid w:val="00260F5C"/>
    <w:rsid w:val="00265875"/>
    <w:rsid w:val="0026643C"/>
    <w:rsid w:val="00266E74"/>
    <w:rsid w:val="00270CD6"/>
    <w:rsid w:val="00270E38"/>
    <w:rsid w:val="00272074"/>
    <w:rsid w:val="0027241B"/>
    <w:rsid w:val="002738B3"/>
    <w:rsid w:val="002759B1"/>
    <w:rsid w:val="0027621C"/>
    <w:rsid w:val="002818E4"/>
    <w:rsid w:val="002822B3"/>
    <w:rsid w:val="00283830"/>
    <w:rsid w:val="002862AB"/>
    <w:rsid w:val="00287050"/>
    <w:rsid w:val="00287361"/>
    <w:rsid w:val="00290031"/>
    <w:rsid w:val="00292625"/>
    <w:rsid w:val="00292999"/>
    <w:rsid w:val="002933A8"/>
    <w:rsid w:val="00294FB1"/>
    <w:rsid w:val="0029602B"/>
    <w:rsid w:val="002968E8"/>
    <w:rsid w:val="0029774E"/>
    <w:rsid w:val="002A0629"/>
    <w:rsid w:val="002A0B44"/>
    <w:rsid w:val="002A0B6C"/>
    <w:rsid w:val="002A1A57"/>
    <w:rsid w:val="002A1C64"/>
    <w:rsid w:val="002A1E59"/>
    <w:rsid w:val="002A2A58"/>
    <w:rsid w:val="002A2B81"/>
    <w:rsid w:val="002A4918"/>
    <w:rsid w:val="002B1E11"/>
    <w:rsid w:val="002B3772"/>
    <w:rsid w:val="002B55D4"/>
    <w:rsid w:val="002B5A62"/>
    <w:rsid w:val="002B5E6B"/>
    <w:rsid w:val="002B61DC"/>
    <w:rsid w:val="002B6959"/>
    <w:rsid w:val="002B757D"/>
    <w:rsid w:val="002C10E6"/>
    <w:rsid w:val="002C1480"/>
    <w:rsid w:val="002C1593"/>
    <w:rsid w:val="002C164B"/>
    <w:rsid w:val="002C2323"/>
    <w:rsid w:val="002C3885"/>
    <w:rsid w:val="002C77D4"/>
    <w:rsid w:val="002D1061"/>
    <w:rsid w:val="002D1BA8"/>
    <w:rsid w:val="002D30C0"/>
    <w:rsid w:val="002D3CEC"/>
    <w:rsid w:val="002D41E0"/>
    <w:rsid w:val="002D54DD"/>
    <w:rsid w:val="002D6822"/>
    <w:rsid w:val="002E0356"/>
    <w:rsid w:val="002E2876"/>
    <w:rsid w:val="002E2A6B"/>
    <w:rsid w:val="002E6951"/>
    <w:rsid w:val="002E6AFD"/>
    <w:rsid w:val="002E6BEA"/>
    <w:rsid w:val="002E79FE"/>
    <w:rsid w:val="002F21E8"/>
    <w:rsid w:val="002F2244"/>
    <w:rsid w:val="002F24C4"/>
    <w:rsid w:val="002F328F"/>
    <w:rsid w:val="002F35DB"/>
    <w:rsid w:val="002F44A8"/>
    <w:rsid w:val="002F5F5F"/>
    <w:rsid w:val="00301C57"/>
    <w:rsid w:val="003032DF"/>
    <w:rsid w:val="0030444E"/>
    <w:rsid w:val="00304AB3"/>
    <w:rsid w:val="0030757E"/>
    <w:rsid w:val="00310A0A"/>
    <w:rsid w:val="00310C4B"/>
    <w:rsid w:val="0031160A"/>
    <w:rsid w:val="00312011"/>
    <w:rsid w:val="0031274C"/>
    <w:rsid w:val="00316198"/>
    <w:rsid w:val="00316630"/>
    <w:rsid w:val="00317BAC"/>
    <w:rsid w:val="00317FF6"/>
    <w:rsid w:val="00321404"/>
    <w:rsid w:val="003233DD"/>
    <w:rsid w:val="00325B56"/>
    <w:rsid w:val="00326273"/>
    <w:rsid w:val="00326656"/>
    <w:rsid w:val="00326910"/>
    <w:rsid w:val="003307A5"/>
    <w:rsid w:val="003314D0"/>
    <w:rsid w:val="00333E5A"/>
    <w:rsid w:val="00334E08"/>
    <w:rsid w:val="003415F0"/>
    <w:rsid w:val="00346419"/>
    <w:rsid w:val="003471B5"/>
    <w:rsid w:val="00347659"/>
    <w:rsid w:val="00350E54"/>
    <w:rsid w:val="003521EA"/>
    <w:rsid w:val="00355A17"/>
    <w:rsid w:val="00355D59"/>
    <w:rsid w:val="0035631A"/>
    <w:rsid w:val="00360C6D"/>
    <w:rsid w:val="00364FE0"/>
    <w:rsid w:val="0036635E"/>
    <w:rsid w:val="00366725"/>
    <w:rsid w:val="00366C64"/>
    <w:rsid w:val="00366C7D"/>
    <w:rsid w:val="00366F26"/>
    <w:rsid w:val="003679CF"/>
    <w:rsid w:val="00371F9D"/>
    <w:rsid w:val="00376196"/>
    <w:rsid w:val="00380304"/>
    <w:rsid w:val="00381349"/>
    <w:rsid w:val="0038349D"/>
    <w:rsid w:val="0038782C"/>
    <w:rsid w:val="0039123D"/>
    <w:rsid w:val="0039173C"/>
    <w:rsid w:val="00391FD9"/>
    <w:rsid w:val="00392724"/>
    <w:rsid w:val="003948BA"/>
    <w:rsid w:val="00396F2F"/>
    <w:rsid w:val="00396FF6"/>
    <w:rsid w:val="003A39A2"/>
    <w:rsid w:val="003A5AF1"/>
    <w:rsid w:val="003A7F99"/>
    <w:rsid w:val="003B1AB1"/>
    <w:rsid w:val="003B1EB1"/>
    <w:rsid w:val="003B4E10"/>
    <w:rsid w:val="003B587D"/>
    <w:rsid w:val="003B63EC"/>
    <w:rsid w:val="003B7D02"/>
    <w:rsid w:val="003C011B"/>
    <w:rsid w:val="003C31A6"/>
    <w:rsid w:val="003C40C9"/>
    <w:rsid w:val="003C47A5"/>
    <w:rsid w:val="003C4C3D"/>
    <w:rsid w:val="003C5209"/>
    <w:rsid w:val="003C535D"/>
    <w:rsid w:val="003C5910"/>
    <w:rsid w:val="003C6F2F"/>
    <w:rsid w:val="003C743D"/>
    <w:rsid w:val="003C74E1"/>
    <w:rsid w:val="003C77E8"/>
    <w:rsid w:val="003D3609"/>
    <w:rsid w:val="003D39AB"/>
    <w:rsid w:val="003D3E4C"/>
    <w:rsid w:val="003D4153"/>
    <w:rsid w:val="003D4CAC"/>
    <w:rsid w:val="003D5994"/>
    <w:rsid w:val="003E1BBB"/>
    <w:rsid w:val="003E26FB"/>
    <w:rsid w:val="003E2F61"/>
    <w:rsid w:val="003E39B8"/>
    <w:rsid w:val="003E675C"/>
    <w:rsid w:val="003F3826"/>
    <w:rsid w:val="003F51BA"/>
    <w:rsid w:val="00401850"/>
    <w:rsid w:val="0040219A"/>
    <w:rsid w:val="00403DAB"/>
    <w:rsid w:val="00404088"/>
    <w:rsid w:val="00404BCA"/>
    <w:rsid w:val="004064C6"/>
    <w:rsid w:val="00411422"/>
    <w:rsid w:val="004114A9"/>
    <w:rsid w:val="004128D3"/>
    <w:rsid w:val="00412C67"/>
    <w:rsid w:val="00413BA5"/>
    <w:rsid w:val="00414046"/>
    <w:rsid w:val="004152D1"/>
    <w:rsid w:val="00415BC1"/>
    <w:rsid w:val="00421435"/>
    <w:rsid w:val="00422EFA"/>
    <w:rsid w:val="00422F34"/>
    <w:rsid w:val="00423CEA"/>
    <w:rsid w:val="00426590"/>
    <w:rsid w:val="004273AD"/>
    <w:rsid w:val="004304F3"/>
    <w:rsid w:val="00431714"/>
    <w:rsid w:val="00431F2A"/>
    <w:rsid w:val="00432AAD"/>
    <w:rsid w:val="00433629"/>
    <w:rsid w:val="00433A6E"/>
    <w:rsid w:val="004352D0"/>
    <w:rsid w:val="00437525"/>
    <w:rsid w:val="00437793"/>
    <w:rsid w:val="00440312"/>
    <w:rsid w:val="004423F0"/>
    <w:rsid w:val="004458A8"/>
    <w:rsid w:val="004505B5"/>
    <w:rsid w:val="00452B6C"/>
    <w:rsid w:val="00452CB5"/>
    <w:rsid w:val="00460C86"/>
    <w:rsid w:val="004617F5"/>
    <w:rsid w:val="00461EAC"/>
    <w:rsid w:val="00462063"/>
    <w:rsid w:val="004620B1"/>
    <w:rsid w:val="0046400A"/>
    <w:rsid w:val="00465BEC"/>
    <w:rsid w:val="004660E5"/>
    <w:rsid w:val="004669F9"/>
    <w:rsid w:val="00467974"/>
    <w:rsid w:val="00474008"/>
    <w:rsid w:val="0047543A"/>
    <w:rsid w:val="004759A0"/>
    <w:rsid w:val="00475E4C"/>
    <w:rsid w:val="00476F5D"/>
    <w:rsid w:val="0047763B"/>
    <w:rsid w:val="00482669"/>
    <w:rsid w:val="004827A2"/>
    <w:rsid w:val="004840BD"/>
    <w:rsid w:val="00484530"/>
    <w:rsid w:val="00486038"/>
    <w:rsid w:val="00486C1F"/>
    <w:rsid w:val="00487757"/>
    <w:rsid w:val="004906AB"/>
    <w:rsid w:val="00490939"/>
    <w:rsid w:val="00491790"/>
    <w:rsid w:val="00493200"/>
    <w:rsid w:val="00493A8C"/>
    <w:rsid w:val="00494DA9"/>
    <w:rsid w:val="00496E8D"/>
    <w:rsid w:val="00496F69"/>
    <w:rsid w:val="00497A24"/>
    <w:rsid w:val="004A0E63"/>
    <w:rsid w:val="004A636B"/>
    <w:rsid w:val="004A67B9"/>
    <w:rsid w:val="004B382D"/>
    <w:rsid w:val="004B4612"/>
    <w:rsid w:val="004B4B9A"/>
    <w:rsid w:val="004B558E"/>
    <w:rsid w:val="004B6FA7"/>
    <w:rsid w:val="004C0BF5"/>
    <w:rsid w:val="004C23CE"/>
    <w:rsid w:val="004C3B17"/>
    <w:rsid w:val="004C4F33"/>
    <w:rsid w:val="004C7206"/>
    <w:rsid w:val="004D1AF8"/>
    <w:rsid w:val="004D2090"/>
    <w:rsid w:val="004D2196"/>
    <w:rsid w:val="004D387A"/>
    <w:rsid w:val="004D5FBB"/>
    <w:rsid w:val="004D7FF9"/>
    <w:rsid w:val="004E31CD"/>
    <w:rsid w:val="004E48AE"/>
    <w:rsid w:val="004E4E4C"/>
    <w:rsid w:val="004E73C4"/>
    <w:rsid w:val="004E77B3"/>
    <w:rsid w:val="004F486D"/>
    <w:rsid w:val="00500D60"/>
    <w:rsid w:val="00501FF9"/>
    <w:rsid w:val="00502869"/>
    <w:rsid w:val="00502F1B"/>
    <w:rsid w:val="005032F5"/>
    <w:rsid w:val="00505525"/>
    <w:rsid w:val="005065EE"/>
    <w:rsid w:val="005179A7"/>
    <w:rsid w:val="0052058F"/>
    <w:rsid w:val="00520F7A"/>
    <w:rsid w:val="00523A91"/>
    <w:rsid w:val="00523F2C"/>
    <w:rsid w:val="00524422"/>
    <w:rsid w:val="00527A32"/>
    <w:rsid w:val="00532B75"/>
    <w:rsid w:val="00532E47"/>
    <w:rsid w:val="0053435A"/>
    <w:rsid w:val="00534BFE"/>
    <w:rsid w:val="00534D50"/>
    <w:rsid w:val="005369FF"/>
    <w:rsid w:val="00540BA1"/>
    <w:rsid w:val="00542999"/>
    <w:rsid w:val="0054415A"/>
    <w:rsid w:val="0054521A"/>
    <w:rsid w:val="00546DF2"/>
    <w:rsid w:val="00546F25"/>
    <w:rsid w:val="00547BCA"/>
    <w:rsid w:val="005501F4"/>
    <w:rsid w:val="0055271E"/>
    <w:rsid w:val="00552779"/>
    <w:rsid w:val="0055575A"/>
    <w:rsid w:val="00555F46"/>
    <w:rsid w:val="0055604E"/>
    <w:rsid w:val="00557F08"/>
    <w:rsid w:val="00563497"/>
    <w:rsid w:val="00564083"/>
    <w:rsid w:val="005676C8"/>
    <w:rsid w:val="005702A5"/>
    <w:rsid w:val="00576279"/>
    <w:rsid w:val="00576E0E"/>
    <w:rsid w:val="00577568"/>
    <w:rsid w:val="0058123C"/>
    <w:rsid w:val="00583BB1"/>
    <w:rsid w:val="00583E63"/>
    <w:rsid w:val="00583EE3"/>
    <w:rsid w:val="00584079"/>
    <w:rsid w:val="00585294"/>
    <w:rsid w:val="00585834"/>
    <w:rsid w:val="00585AFA"/>
    <w:rsid w:val="00586DFF"/>
    <w:rsid w:val="005873E0"/>
    <w:rsid w:val="0059033B"/>
    <w:rsid w:val="005939F6"/>
    <w:rsid w:val="00594BD8"/>
    <w:rsid w:val="00595C3A"/>
    <w:rsid w:val="005A03C2"/>
    <w:rsid w:val="005A0AC9"/>
    <w:rsid w:val="005A20F7"/>
    <w:rsid w:val="005A32F4"/>
    <w:rsid w:val="005A3CED"/>
    <w:rsid w:val="005A4F45"/>
    <w:rsid w:val="005A5B89"/>
    <w:rsid w:val="005A5C88"/>
    <w:rsid w:val="005A63C1"/>
    <w:rsid w:val="005B0D6D"/>
    <w:rsid w:val="005B2D9F"/>
    <w:rsid w:val="005B3153"/>
    <w:rsid w:val="005B702D"/>
    <w:rsid w:val="005B767C"/>
    <w:rsid w:val="005C250C"/>
    <w:rsid w:val="005C4763"/>
    <w:rsid w:val="005C52FB"/>
    <w:rsid w:val="005C59BF"/>
    <w:rsid w:val="005C6278"/>
    <w:rsid w:val="005C68F3"/>
    <w:rsid w:val="005C7ECB"/>
    <w:rsid w:val="005D053C"/>
    <w:rsid w:val="005D14C5"/>
    <w:rsid w:val="005D2123"/>
    <w:rsid w:val="005D3537"/>
    <w:rsid w:val="005D3916"/>
    <w:rsid w:val="005D5A7C"/>
    <w:rsid w:val="005D5C3E"/>
    <w:rsid w:val="005E0FFC"/>
    <w:rsid w:val="005E2467"/>
    <w:rsid w:val="005E5503"/>
    <w:rsid w:val="005E585D"/>
    <w:rsid w:val="005E5D6D"/>
    <w:rsid w:val="005E6D2C"/>
    <w:rsid w:val="005E7BB2"/>
    <w:rsid w:val="005F2EE5"/>
    <w:rsid w:val="005F3BF5"/>
    <w:rsid w:val="005F5211"/>
    <w:rsid w:val="005F52BF"/>
    <w:rsid w:val="005F5B78"/>
    <w:rsid w:val="00603CCD"/>
    <w:rsid w:val="0060408E"/>
    <w:rsid w:val="00606AD2"/>
    <w:rsid w:val="0060734C"/>
    <w:rsid w:val="00607569"/>
    <w:rsid w:val="00607C7B"/>
    <w:rsid w:val="006103DD"/>
    <w:rsid w:val="00610766"/>
    <w:rsid w:val="0061157C"/>
    <w:rsid w:val="00611ECF"/>
    <w:rsid w:val="00612C76"/>
    <w:rsid w:val="00615216"/>
    <w:rsid w:val="00615610"/>
    <w:rsid w:val="006163B1"/>
    <w:rsid w:val="00621231"/>
    <w:rsid w:val="00623430"/>
    <w:rsid w:val="0062385F"/>
    <w:rsid w:val="006238AF"/>
    <w:rsid w:val="00626374"/>
    <w:rsid w:val="006275C9"/>
    <w:rsid w:val="00627ECB"/>
    <w:rsid w:val="006311AA"/>
    <w:rsid w:val="006316C8"/>
    <w:rsid w:val="00631CCA"/>
    <w:rsid w:val="00631CCE"/>
    <w:rsid w:val="00631CD5"/>
    <w:rsid w:val="006322EE"/>
    <w:rsid w:val="006336FA"/>
    <w:rsid w:val="00634B18"/>
    <w:rsid w:val="0063588E"/>
    <w:rsid w:val="0063668A"/>
    <w:rsid w:val="00636CD6"/>
    <w:rsid w:val="0063701C"/>
    <w:rsid w:val="0064124D"/>
    <w:rsid w:val="00643500"/>
    <w:rsid w:val="00643819"/>
    <w:rsid w:val="006460B7"/>
    <w:rsid w:val="0064620E"/>
    <w:rsid w:val="006469EE"/>
    <w:rsid w:val="00647045"/>
    <w:rsid w:val="006508DB"/>
    <w:rsid w:val="00651184"/>
    <w:rsid w:val="00652130"/>
    <w:rsid w:val="00652161"/>
    <w:rsid w:val="006545E5"/>
    <w:rsid w:val="00654A3C"/>
    <w:rsid w:val="00654CDA"/>
    <w:rsid w:val="0066365D"/>
    <w:rsid w:val="0066457A"/>
    <w:rsid w:val="0066524A"/>
    <w:rsid w:val="006656ED"/>
    <w:rsid w:val="006657D3"/>
    <w:rsid w:val="006671F0"/>
    <w:rsid w:val="00667FBE"/>
    <w:rsid w:val="0067057F"/>
    <w:rsid w:val="0067166D"/>
    <w:rsid w:val="006718DE"/>
    <w:rsid w:val="00673232"/>
    <w:rsid w:val="0067493A"/>
    <w:rsid w:val="00674B0B"/>
    <w:rsid w:val="006814D9"/>
    <w:rsid w:val="00681B36"/>
    <w:rsid w:val="00682340"/>
    <w:rsid w:val="0068258B"/>
    <w:rsid w:val="00687C8F"/>
    <w:rsid w:val="006916CD"/>
    <w:rsid w:val="00691DCB"/>
    <w:rsid w:val="0069208F"/>
    <w:rsid w:val="00693A07"/>
    <w:rsid w:val="00694073"/>
    <w:rsid w:val="0069548B"/>
    <w:rsid w:val="00696463"/>
    <w:rsid w:val="0069684A"/>
    <w:rsid w:val="0069713C"/>
    <w:rsid w:val="0069725D"/>
    <w:rsid w:val="006972AB"/>
    <w:rsid w:val="006A2B7D"/>
    <w:rsid w:val="006A2FA5"/>
    <w:rsid w:val="006B0557"/>
    <w:rsid w:val="006B0808"/>
    <w:rsid w:val="006B35CA"/>
    <w:rsid w:val="006B3E40"/>
    <w:rsid w:val="006C000E"/>
    <w:rsid w:val="006C013A"/>
    <w:rsid w:val="006C0A3C"/>
    <w:rsid w:val="006C1416"/>
    <w:rsid w:val="006C202F"/>
    <w:rsid w:val="006C234F"/>
    <w:rsid w:val="006C2A1A"/>
    <w:rsid w:val="006C3AE0"/>
    <w:rsid w:val="006C3DA8"/>
    <w:rsid w:val="006C7AA8"/>
    <w:rsid w:val="006C7EF1"/>
    <w:rsid w:val="006D1AE0"/>
    <w:rsid w:val="006D315E"/>
    <w:rsid w:val="006D51C8"/>
    <w:rsid w:val="006D6C7D"/>
    <w:rsid w:val="006D7A8C"/>
    <w:rsid w:val="006E14B4"/>
    <w:rsid w:val="006E18B0"/>
    <w:rsid w:val="006E2ECC"/>
    <w:rsid w:val="006E3964"/>
    <w:rsid w:val="006E68D4"/>
    <w:rsid w:val="006E73BB"/>
    <w:rsid w:val="006F27C6"/>
    <w:rsid w:val="006F3527"/>
    <w:rsid w:val="006F3AB0"/>
    <w:rsid w:val="006F4DF6"/>
    <w:rsid w:val="006F5DFB"/>
    <w:rsid w:val="006F7AB9"/>
    <w:rsid w:val="00704E16"/>
    <w:rsid w:val="00705314"/>
    <w:rsid w:val="00710838"/>
    <w:rsid w:val="00710F7E"/>
    <w:rsid w:val="00711066"/>
    <w:rsid w:val="00711B5D"/>
    <w:rsid w:val="00711F9E"/>
    <w:rsid w:val="00712EAB"/>
    <w:rsid w:val="007148BF"/>
    <w:rsid w:val="00715678"/>
    <w:rsid w:val="00725529"/>
    <w:rsid w:val="0072651A"/>
    <w:rsid w:val="00730955"/>
    <w:rsid w:val="0073231D"/>
    <w:rsid w:val="00732990"/>
    <w:rsid w:val="00734805"/>
    <w:rsid w:val="00735F30"/>
    <w:rsid w:val="00746C82"/>
    <w:rsid w:val="00751DA5"/>
    <w:rsid w:val="0075360E"/>
    <w:rsid w:val="00753664"/>
    <w:rsid w:val="007539FB"/>
    <w:rsid w:val="00755890"/>
    <w:rsid w:val="00755EA6"/>
    <w:rsid w:val="0075753F"/>
    <w:rsid w:val="00757BAC"/>
    <w:rsid w:val="007601D6"/>
    <w:rsid w:val="007605DF"/>
    <w:rsid w:val="00760C58"/>
    <w:rsid w:val="00761E78"/>
    <w:rsid w:val="00763FAA"/>
    <w:rsid w:val="00764582"/>
    <w:rsid w:val="007660FC"/>
    <w:rsid w:val="00766547"/>
    <w:rsid w:val="00770797"/>
    <w:rsid w:val="007729A9"/>
    <w:rsid w:val="00773561"/>
    <w:rsid w:val="00774EAF"/>
    <w:rsid w:val="007759FC"/>
    <w:rsid w:val="0077796E"/>
    <w:rsid w:val="007818BB"/>
    <w:rsid w:val="00781D6A"/>
    <w:rsid w:val="00782760"/>
    <w:rsid w:val="00783E3A"/>
    <w:rsid w:val="007854E3"/>
    <w:rsid w:val="0078571D"/>
    <w:rsid w:val="00785F7F"/>
    <w:rsid w:val="00791AFD"/>
    <w:rsid w:val="00793ED3"/>
    <w:rsid w:val="0079463E"/>
    <w:rsid w:val="007968AD"/>
    <w:rsid w:val="007A0A4E"/>
    <w:rsid w:val="007A1B52"/>
    <w:rsid w:val="007A1D02"/>
    <w:rsid w:val="007A29F2"/>
    <w:rsid w:val="007A2C21"/>
    <w:rsid w:val="007A2E63"/>
    <w:rsid w:val="007A67F4"/>
    <w:rsid w:val="007A75E2"/>
    <w:rsid w:val="007B302A"/>
    <w:rsid w:val="007B456D"/>
    <w:rsid w:val="007B47D6"/>
    <w:rsid w:val="007B480B"/>
    <w:rsid w:val="007B6D90"/>
    <w:rsid w:val="007C0641"/>
    <w:rsid w:val="007C31BD"/>
    <w:rsid w:val="007C5242"/>
    <w:rsid w:val="007C5CB8"/>
    <w:rsid w:val="007C67E9"/>
    <w:rsid w:val="007D01F5"/>
    <w:rsid w:val="007D1222"/>
    <w:rsid w:val="007D20C9"/>
    <w:rsid w:val="007D4193"/>
    <w:rsid w:val="007D4FEC"/>
    <w:rsid w:val="007D6196"/>
    <w:rsid w:val="007D6493"/>
    <w:rsid w:val="007D79D5"/>
    <w:rsid w:val="007E0372"/>
    <w:rsid w:val="007E0AE9"/>
    <w:rsid w:val="007E12B9"/>
    <w:rsid w:val="007E2730"/>
    <w:rsid w:val="007E3764"/>
    <w:rsid w:val="007E503A"/>
    <w:rsid w:val="007E5C02"/>
    <w:rsid w:val="007E6522"/>
    <w:rsid w:val="007E7532"/>
    <w:rsid w:val="007F1559"/>
    <w:rsid w:val="007F3AA2"/>
    <w:rsid w:val="00800D0F"/>
    <w:rsid w:val="00801959"/>
    <w:rsid w:val="008066FF"/>
    <w:rsid w:val="00806DEB"/>
    <w:rsid w:val="00806E19"/>
    <w:rsid w:val="008078F8"/>
    <w:rsid w:val="00810417"/>
    <w:rsid w:val="008109D1"/>
    <w:rsid w:val="00814282"/>
    <w:rsid w:val="00815F62"/>
    <w:rsid w:val="00821E6A"/>
    <w:rsid w:val="00822B5E"/>
    <w:rsid w:val="00823F69"/>
    <w:rsid w:val="008255E7"/>
    <w:rsid w:val="00827158"/>
    <w:rsid w:val="00830117"/>
    <w:rsid w:val="008307F0"/>
    <w:rsid w:val="00830B41"/>
    <w:rsid w:val="00830FF1"/>
    <w:rsid w:val="008324BF"/>
    <w:rsid w:val="00833E8F"/>
    <w:rsid w:val="00836682"/>
    <w:rsid w:val="00836F4C"/>
    <w:rsid w:val="00840D4B"/>
    <w:rsid w:val="00841339"/>
    <w:rsid w:val="00843895"/>
    <w:rsid w:val="008479D4"/>
    <w:rsid w:val="00847ECF"/>
    <w:rsid w:val="00850F7D"/>
    <w:rsid w:val="00852C8C"/>
    <w:rsid w:val="0085528C"/>
    <w:rsid w:val="00855A56"/>
    <w:rsid w:val="0085645C"/>
    <w:rsid w:val="00856632"/>
    <w:rsid w:val="00856644"/>
    <w:rsid w:val="008575A6"/>
    <w:rsid w:val="00857B35"/>
    <w:rsid w:val="0086075E"/>
    <w:rsid w:val="00860DC8"/>
    <w:rsid w:val="00863E24"/>
    <w:rsid w:val="00866239"/>
    <w:rsid w:val="00870AE0"/>
    <w:rsid w:val="00871461"/>
    <w:rsid w:val="00872185"/>
    <w:rsid w:val="00872192"/>
    <w:rsid w:val="008741B6"/>
    <w:rsid w:val="0087599F"/>
    <w:rsid w:val="0087700B"/>
    <w:rsid w:val="0087703D"/>
    <w:rsid w:val="00880826"/>
    <w:rsid w:val="008815FC"/>
    <w:rsid w:val="00881C71"/>
    <w:rsid w:val="00882553"/>
    <w:rsid w:val="00882AD7"/>
    <w:rsid w:val="00882CE1"/>
    <w:rsid w:val="0088377C"/>
    <w:rsid w:val="0088379A"/>
    <w:rsid w:val="008879AF"/>
    <w:rsid w:val="00887E81"/>
    <w:rsid w:val="0089109F"/>
    <w:rsid w:val="008915D4"/>
    <w:rsid w:val="00892225"/>
    <w:rsid w:val="00894BC8"/>
    <w:rsid w:val="0089664F"/>
    <w:rsid w:val="008A05C9"/>
    <w:rsid w:val="008A2F77"/>
    <w:rsid w:val="008A6ED6"/>
    <w:rsid w:val="008B04A5"/>
    <w:rsid w:val="008B1522"/>
    <w:rsid w:val="008B50AD"/>
    <w:rsid w:val="008C24CD"/>
    <w:rsid w:val="008C7187"/>
    <w:rsid w:val="008C7566"/>
    <w:rsid w:val="008D39D3"/>
    <w:rsid w:val="008D4095"/>
    <w:rsid w:val="008D4B1B"/>
    <w:rsid w:val="008D5711"/>
    <w:rsid w:val="008D5BF7"/>
    <w:rsid w:val="008D66A7"/>
    <w:rsid w:val="008D6C13"/>
    <w:rsid w:val="008E022C"/>
    <w:rsid w:val="008E14EC"/>
    <w:rsid w:val="008E68F8"/>
    <w:rsid w:val="008E70DE"/>
    <w:rsid w:val="008E72EE"/>
    <w:rsid w:val="008E7903"/>
    <w:rsid w:val="008F1534"/>
    <w:rsid w:val="008F3F63"/>
    <w:rsid w:val="008F4060"/>
    <w:rsid w:val="008F5186"/>
    <w:rsid w:val="008F54D9"/>
    <w:rsid w:val="008F600D"/>
    <w:rsid w:val="008F6EFA"/>
    <w:rsid w:val="009003EF"/>
    <w:rsid w:val="00904A3A"/>
    <w:rsid w:val="00906DFE"/>
    <w:rsid w:val="00906EB9"/>
    <w:rsid w:val="00907851"/>
    <w:rsid w:val="009133E2"/>
    <w:rsid w:val="00915350"/>
    <w:rsid w:val="00920212"/>
    <w:rsid w:val="00920924"/>
    <w:rsid w:val="00920D72"/>
    <w:rsid w:val="00923D7A"/>
    <w:rsid w:val="00924BB8"/>
    <w:rsid w:val="009265B5"/>
    <w:rsid w:val="00931019"/>
    <w:rsid w:val="009369EA"/>
    <w:rsid w:val="0093724F"/>
    <w:rsid w:val="00941408"/>
    <w:rsid w:val="00941968"/>
    <w:rsid w:val="00942449"/>
    <w:rsid w:val="00943946"/>
    <w:rsid w:val="00947BEB"/>
    <w:rsid w:val="00950890"/>
    <w:rsid w:val="009536F7"/>
    <w:rsid w:val="0095644C"/>
    <w:rsid w:val="00962069"/>
    <w:rsid w:val="0096302C"/>
    <w:rsid w:val="0096308A"/>
    <w:rsid w:val="00966E0B"/>
    <w:rsid w:val="0097195D"/>
    <w:rsid w:val="00971CAD"/>
    <w:rsid w:val="00972250"/>
    <w:rsid w:val="00973DC4"/>
    <w:rsid w:val="00976025"/>
    <w:rsid w:val="00976678"/>
    <w:rsid w:val="00977A7B"/>
    <w:rsid w:val="009834F3"/>
    <w:rsid w:val="0098477F"/>
    <w:rsid w:val="00985147"/>
    <w:rsid w:val="009869DB"/>
    <w:rsid w:val="00987550"/>
    <w:rsid w:val="00987E0E"/>
    <w:rsid w:val="00987E98"/>
    <w:rsid w:val="009902B8"/>
    <w:rsid w:val="00992980"/>
    <w:rsid w:val="00995C3C"/>
    <w:rsid w:val="00995DD5"/>
    <w:rsid w:val="00996198"/>
    <w:rsid w:val="00997FE9"/>
    <w:rsid w:val="009A0E9B"/>
    <w:rsid w:val="009A2430"/>
    <w:rsid w:val="009A290E"/>
    <w:rsid w:val="009A5EF7"/>
    <w:rsid w:val="009A7370"/>
    <w:rsid w:val="009B0C61"/>
    <w:rsid w:val="009B19EC"/>
    <w:rsid w:val="009B29BF"/>
    <w:rsid w:val="009B2CFA"/>
    <w:rsid w:val="009B78A3"/>
    <w:rsid w:val="009C2081"/>
    <w:rsid w:val="009C4519"/>
    <w:rsid w:val="009C57A8"/>
    <w:rsid w:val="009C5982"/>
    <w:rsid w:val="009C5E60"/>
    <w:rsid w:val="009D4788"/>
    <w:rsid w:val="009D49CB"/>
    <w:rsid w:val="009E024A"/>
    <w:rsid w:val="009E0CC1"/>
    <w:rsid w:val="009E397B"/>
    <w:rsid w:val="009E5B11"/>
    <w:rsid w:val="009E7589"/>
    <w:rsid w:val="009E7DF2"/>
    <w:rsid w:val="009F1E56"/>
    <w:rsid w:val="009F35D2"/>
    <w:rsid w:val="009F3BD8"/>
    <w:rsid w:val="009F58DE"/>
    <w:rsid w:val="009F5D43"/>
    <w:rsid w:val="009F5E12"/>
    <w:rsid w:val="009F5E17"/>
    <w:rsid w:val="009F7B64"/>
    <w:rsid w:val="00A002C3"/>
    <w:rsid w:val="00A005AF"/>
    <w:rsid w:val="00A03168"/>
    <w:rsid w:val="00A052B9"/>
    <w:rsid w:val="00A05726"/>
    <w:rsid w:val="00A06C98"/>
    <w:rsid w:val="00A07B4C"/>
    <w:rsid w:val="00A07CD2"/>
    <w:rsid w:val="00A106E6"/>
    <w:rsid w:val="00A11520"/>
    <w:rsid w:val="00A116E0"/>
    <w:rsid w:val="00A14C04"/>
    <w:rsid w:val="00A1528B"/>
    <w:rsid w:val="00A15346"/>
    <w:rsid w:val="00A15398"/>
    <w:rsid w:val="00A2054E"/>
    <w:rsid w:val="00A20E34"/>
    <w:rsid w:val="00A22BF7"/>
    <w:rsid w:val="00A31C5D"/>
    <w:rsid w:val="00A32848"/>
    <w:rsid w:val="00A33183"/>
    <w:rsid w:val="00A35A4D"/>
    <w:rsid w:val="00A35F63"/>
    <w:rsid w:val="00A45586"/>
    <w:rsid w:val="00A4646F"/>
    <w:rsid w:val="00A517E7"/>
    <w:rsid w:val="00A517EB"/>
    <w:rsid w:val="00A51A45"/>
    <w:rsid w:val="00A51CF0"/>
    <w:rsid w:val="00A52300"/>
    <w:rsid w:val="00A53D88"/>
    <w:rsid w:val="00A53E5F"/>
    <w:rsid w:val="00A569E1"/>
    <w:rsid w:val="00A60331"/>
    <w:rsid w:val="00A60F4D"/>
    <w:rsid w:val="00A62145"/>
    <w:rsid w:val="00A66370"/>
    <w:rsid w:val="00A672A6"/>
    <w:rsid w:val="00A7218D"/>
    <w:rsid w:val="00A7249B"/>
    <w:rsid w:val="00A72613"/>
    <w:rsid w:val="00A746B6"/>
    <w:rsid w:val="00A808B0"/>
    <w:rsid w:val="00A814D3"/>
    <w:rsid w:val="00A83E95"/>
    <w:rsid w:val="00A842E6"/>
    <w:rsid w:val="00A84642"/>
    <w:rsid w:val="00A869E4"/>
    <w:rsid w:val="00A90F99"/>
    <w:rsid w:val="00A94F90"/>
    <w:rsid w:val="00AA472F"/>
    <w:rsid w:val="00AA5C92"/>
    <w:rsid w:val="00AA7D6D"/>
    <w:rsid w:val="00AA7FC8"/>
    <w:rsid w:val="00AB01AE"/>
    <w:rsid w:val="00AB2EE9"/>
    <w:rsid w:val="00AC10A4"/>
    <w:rsid w:val="00AC3A9C"/>
    <w:rsid w:val="00AC43ED"/>
    <w:rsid w:val="00AC4B36"/>
    <w:rsid w:val="00AC5EC8"/>
    <w:rsid w:val="00AC7C5F"/>
    <w:rsid w:val="00AD2BF7"/>
    <w:rsid w:val="00AD30D4"/>
    <w:rsid w:val="00AD3875"/>
    <w:rsid w:val="00AD497F"/>
    <w:rsid w:val="00AE327C"/>
    <w:rsid w:val="00AE3860"/>
    <w:rsid w:val="00AE4856"/>
    <w:rsid w:val="00AE576E"/>
    <w:rsid w:val="00AE7696"/>
    <w:rsid w:val="00AF1ADC"/>
    <w:rsid w:val="00AF29BD"/>
    <w:rsid w:val="00AF3C3E"/>
    <w:rsid w:val="00AF5194"/>
    <w:rsid w:val="00AF5F22"/>
    <w:rsid w:val="00AF6103"/>
    <w:rsid w:val="00AF7856"/>
    <w:rsid w:val="00B00D81"/>
    <w:rsid w:val="00B00E6F"/>
    <w:rsid w:val="00B01FEA"/>
    <w:rsid w:val="00B03248"/>
    <w:rsid w:val="00B0553B"/>
    <w:rsid w:val="00B05667"/>
    <w:rsid w:val="00B07684"/>
    <w:rsid w:val="00B10356"/>
    <w:rsid w:val="00B1076C"/>
    <w:rsid w:val="00B1161B"/>
    <w:rsid w:val="00B119C0"/>
    <w:rsid w:val="00B13949"/>
    <w:rsid w:val="00B1484C"/>
    <w:rsid w:val="00B156EE"/>
    <w:rsid w:val="00B165E3"/>
    <w:rsid w:val="00B214EB"/>
    <w:rsid w:val="00B2298D"/>
    <w:rsid w:val="00B23155"/>
    <w:rsid w:val="00B23667"/>
    <w:rsid w:val="00B25A23"/>
    <w:rsid w:val="00B26677"/>
    <w:rsid w:val="00B26B83"/>
    <w:rsid w:val="00B26ECC"/>
    <w:rsid w:val="00B31978"/>
    <w:rsid w:val="00B34FD2"/>
    <w:rsid w:val="00B36D1B"/>
    <w:rsid w:val="00B40639"/>
    <w:rsid w:val="00B40E27"/>
    <w:rsid w:val="00B4114D"/>
    <w:rsid w:val="00B41F30"/>
    <w:rsid w:val="00B44B39"/>
    <w:rsid w:val="00B44BFF"/>
    <w:rsid w:val="00B44F1F"/>
    <w:rsid w:val="00B4768D"/>
    <w:rsid w:val="00B510DC"/>
    <w:rsid w:val="00B5316A"/>
    <w:rsid w:val="00B53DE5"/>
    <w:rsid w:val="00B54A4A"/>
    <w:rsid w:val="00B60121"/>
    <w:rsid w:val="00B611B4"/>
    <w:rsid w:val="00B61817"/>
    <w:rsid w:val="00B61B7E"/>
    <w:rsid w:val="00B63D38"/>
    <w:rsid w:val="00B67509"/>
    <w:rsid w:val="00B67C2C"/>
    <w:rsid w:val="00B712AB"/>
    <w:rsid w:val="00B720A2"/>
    <w:rsid w:val="00B73BA3"/>
    <w:rsid w:val="00B73C51"/>
    <w:rsid w:val="00B74F69"/>
    <w:rsid w:val="00B8182E"/>
    <w:rsid w:val="00B81971"/>
    <w:rsid w:val="00B8331B"/>
    <w:rsid w:val="00B87478"/>
    <w:rsid w:val="00B87B0E"/>
    <w:rsid w:val="00B925AD"/>
    <w:rsid w:val="00B964B4"/>
    <w:rsid w:val="00BA0AA1"/>
    <w:rsid w:val="00BA1CEF"/>
    <w:rsid w:val="00BA20C4"/>
    <w:rsid w:val="00BA5BCC"/>
    <w:rsid w:val="00BA65DB"/>
    <w:rsid w:val="00BA687C"/>
    <w:rsid w:val="00BB1A5D"/>
    <w:rsid w:val="00BB2BC4"/>
    <w:rsid w:val="00BB5A33"/>
    <w:rsid w:val="00BB5F54"/>
    <w:rsid w:val="00BC05BB"/>
    <w:rsid w:val="00BC1631"/>
    <w:rsid w:val="00BC31DE"/>
    <w:rsid w:val="00BC32ED"/>
    <w:rsid w:val="00BC3659"/>
    <w:rsid w:val="00BC61E0"/>
    <w:rsid w:val="00BD4A68"/>
    <w:rsid w:val="00BD5F12"/>
    <w:rsid w:val="00BE3EAE"/>
    <w:rsid w:val="00BE4CD8"/>
    <w:rsid w:val="00BE50D0"/>
    <w:rsid w:val="00BE5585"/>
    <w:rsid w:val="00BE7534"/>
    <w:rsid w:val="00BE7B4A"/>
    <w:rsid w:val="00BF2F1F"/>
    <w:rsid w:val="00BF61A3"/>
    <w:rsid w:val="00C00077"/>
    <w:rsid w:val="00C00338"/>
    <w:rsid w:val="00C03C59"/>
    <w:rsid w:val="00C067F9"/>
    <w:rsid w:val="00C108D2"/>
    <w:rsid w:val="00C13049"/>
    <w:rsid w:val="00C169ED"/>
    <w:rsid w:val="00C2221E"/>
    <w:rsid w:val="00C2224B"/>
    <w:rsid w:val="00C229DC"/>
    <w:rsid w:val="00C23811"/>
    <w:rsid w:val="00C24C70"/>
    <w:rsid w:val="00C25627"/>
    <w:rsid w:val="00C26F84"/>
    <w:rsid w:val="00C30A7B"/>
    <w:rsid w:val="00C31668"/>
    <w:rsid w:val="00C31D42"/>
    <w:rsid w:val="00C343DB"/>
    <w:rsid w:val="00C35712"/>
    <w:rsid w:val="00C37142"/>
    <w:rsid w:val="00C37BAE"/>
    <w:rsid w:val="00C42739"/>
    <w:rsid w:val="00C43160"/>
    <w:rsid w:val="00C46112"/>
    <w:rsid w:val="00C46F46"/>
    <w:rsid w:val="00C4757A"/>
    <w:rsid w:val="00C51ADE"/>
    <w:rsid w:val="00C55292"/>
    <w:rsid w:val="00C6058D"/>
    <w:rsid w:val="00C61635"/>
    <w:rsid w:val="00C62629"/>
    <w:rsid w:val="00C631C1"/>
    <w:rsid w:val="00C636D7"/>
    <w:rsid w:val="00C64EB8"/>
    <w:rsid w:val="00C65CA4"/>
    <w:rsid w:val="00C65FC5"/>
    <w:rsid w:val="00C73BEA"/>
    <w:rsid w:val="00C7484F"/>
    <w:rsid w:val="00C77243"/>
    <w:rsid w:val="00C77ACE"/>
    <w:rsid w:val="00C829A9"/>
    <w:rsid w:val="00C82EA3"/>
    <w:rsid w:val="00C83E15"/>
    <w:rsid w:val="00C8438F"/>
    <w:rsid w:val="00C84C92"/>
    <w:rsid w:val="00C85344"/>
    <w:rsid w:val="00C91289"/>
    <w:rsid w:val="00C915F1"/>
    <w:rsid w:val="00C956E0"/>
    <w:rsid w:val="00C95735"/>
    <w:rsid w:val="00CA014A"/>
    <w:rsid w:val="00CA0A41"/>
    <w:rsid w:val="00CA40CA"/>
    <w:rsid w:val="00CA413F"/>
    <w:rsid w:val="00CA4F2A"/>
    <w:rsid w:val="00CA71B7"/>
    <w:rsid w:val="00CB217A"/>
    <w:rsid w:val="00CB2982"/>
    <w:rsid w:val="00CB38E2"/>
    <w:rsid w:val="00CB3EE4"/>
    <w:rsid w:val="00CB51D5"/>
    <w:rsid w:val="00CB6B59"/>
    <w:rsid w:val="00CB6CEB"/>
    <w:rsid w:val="00CB7A6F"/>
    <w:rsid w:val="00CC0B99"/>
    <w:rsid w:val="00CC1CC8"/>
    <w:rsid w:val="00CC2F8D"/>
    <w:rsid w:val="00CC3453"/>
    <w:rsid w:val="00CC3F96"/>
    <w:rsid w:val="00CC518F"/>
    <w:rsid w:val="00CC589F"/>
    <w:rsid w:val="00CC5AF0"/>
    <w:rsid w:val="00CD07DE"/>
    <w:rsid w:val="00CD0F71"/>
    <w:rsid w:val="00CD234E"/>
    <w:rsid w:val="00CD42C6"/>
    <w:rsid w:val="00CD6446"/>
    <w:rsid w:val="00CE2C69"/>
    <w:rsid w:val="00CE4384"/>
    <w:rsid w:val="00CE48ED"/>
    <w:rsid w:val="00CE58CC"/>
    <w:rsid w:val="00CE5AD3"/>
    <w:rsid w:val="00CE678F"/>
    <w:rsid w:val="00CF0D63"/>
    <w:rsid w:val="00CF3735"/>
    <w:rsid w:val="00CF4087"/>
    <w:rsid w:val="00CF41AB"/>
    <w:rsid w:val="00CF50BA"/>
    <w:rsid w:val="00CF64A2"/>
    <w:rsid w:val="00D02C41"/>
    <w:rsid w:val="00D0325A"/>
    <w:rsid w:val="00D03EA6"/>
    <w:rsid w:val="00D06400"/>
    <w:rsid w:val="00D06ABF"/>
    <w:rsid w:val="00D10928"/>
    <w:rsid w:val="00D11E61"/>
    <w:rsid w:val="00D17532"/>
    <w:rsid w:val="00D177DF"/>
    <w:rsid w:val="00D17B23"/>
    <w:rsid w:val="00D2705E"/>
    <w:rsid w:val="00D306A6"/>
    <w:rsid w:val="00D3214E"/>
    <w:rsid w:val="00D34221"/>
    <w:rsid w:val="00D351F9"/>
    <w:rsid w:val="00D36956"/>
    <w:rsid w:val="00D41FC5"/>
    <w:rsid w:val="00D42937"/>
    <w:rsid w:val="00D4537B"/>
    <w:rsid w:val="00D461C2"/>
    <w:rsid w:val="00D46A39"/>
    <w:rsid w:val="00D476CE"/>
    <w:rsid w:val="00D50016"/>
    <w:rsid w:val="00D51571"/>
    <w:rsid w:val="00D54B55"/>
    <w:rsid w:val="00D54DCF"/>
    <w:rsid w:val="00D60E06"/>
    <w:rsid w:val="00D611FC"/>
    <w:rsid w:val="00D631F0"/>
    <w:rsid w:val="00D65D44"/>
    <w:rsid w:val="00D66E50"/>
    <w:rsid w:val="00D70F08"/>
    <w:rsid w:val="00D7149B"/>
    <w:rsid w:val="00D719E4"/>
    <w:rsid w:val="00D71A50"/>
    <w:rsid w:val="00D733BB"/>
    <w:rsid w:val="00D744D7"/>
    <w:rsid w:val="00D745EF"/>
    <w:rsid w:val="00D74604"/>
    <w:rsid w:val="00D779C5"/>
    <w:rsid w:val="00D77E00"/>
    <w:rsid w:val="00D80C3E"/>
    <w:rsid w:val="00D82F2A"/>
    <w:rsid w:val="00D82F3C"/>
    <w:rsid w:val="00D84BF6"/>
    <w:rsid w:val="00D8779E"/>
    <w:rsid w:val="00D87F70"/>
    <w:rsid w:val="00D908A0"/>
    <w:rsid w:val="00D90F3B"/>
    <w:rsid w:val="00D94578"/>
    <w:rsid w:val="00D945F0"/>
    <w:rsid w:val="00D95F8D"/>
    <w:rsid w:val="00DA46E9"/>
    <w:rsid w:val="00DA510A"/>
    <w:rsid w:val="00DA6F28"/>
    <w:rsid w:val="00DA7347"/>
    <w:rsid w:val="00DB0408"/>
    <w:rsid w:val="00DB1215"/>
    <w:rsid w:val="00DB159F"/>
    <w:rsid w:val="00DB339F"/>
    <w:rsid w:val="00DB3CE6"/>
    <w:rsid w:val="00DB5F2F"/>
    <w:rsid w:val="00DC0743"/>
    <w:rsid w:val="00DC18BA"/>
    <w:rsid w:val="00DC1B8C"/>
    <w:rsid w:val="00DC1D03"/>
    <w:rsid w:val="00DC3648"/>
    <w:rsid w:val="00DC5578"/>
    <w:rsid w:val="00DC56EB"/>
    <w:rsid w:val="00DC61EE"/>
    <w:rsid w:val="00DC6858"/>
    <w:rsid w:val="00DD0CF4"/>
    <w:rsid w:val="00DD3F06"/>
    <w:rsid w:val="00DD534B"/>
    <w:rsid w:val="00DD5910"/>
    <w:rsid w:val="00DD6436"/>
    <w:rsid w:val="00DD6EA6"/>
    <w:rsid w:val="00DD7C86"/>
    <w:rsid w:val="00DE15F1"/>
    <w:rsid w:val="00DE229A"/>
    <w:rsid w:val="00DE297E"/>
    <w:rsid w:val="00DE3DA4"/>
    <w:rsid w:val="00DE4E22"/>
    <w:rsid w:val="00DE5259"/>
    <w:rsid w:val="00DE6B5B"/>
    <w:rsid w:val="00DF09F8"/>
    <w:rsid w:val="00DF18B4"/>
    <w:rsid w:val="00DF2B56"/>
    <w:rsid w:val="00DF2C69"/>
    <w:rsid w:val="00DF5E8C"/>
    <w:rsid w:val="00E012B2"/>
    <w:rsid w:val="00E01EC6"/>
    <w:rsid w:val="00E03013"/>
    <w:rsid w:val="00E03CBB"/>
    <w:rsid w:val="00E04824"/>
    <w:rsid w:val="00E05312"/>
    <w:rsid w:val="00E06623"/>
    <w:rsid w:val="00E11F80"/>
    <w:rsid w:val="00E2180F"/>
    <w:rsid w:val="00E22825"/>
    <w:rsid w:val="00E2408C"/>
    <w:rsid w:val="00E243F5"/>
    <w:rsid w:val="00E25B7D"/>
    <w:rsid w:val="00E26CCF"/>
    <w:rsid w:val="00E27048"/>
    <w:rsid w:val="00E27E50"/>
    <w:rsid w:val="00E30FE2"/>
    <w:rsid w:val="00E31D8D"/>
    <w:rsid w:val="00E32070"/>
    <w:rsid w:val="00E3289C"/>
    <w:rsid w:val="00E32E62"/>
    <w:rsid w:val="00E33DE5"/>
    <w:rsid w:val="00E342D6"/>
    <w:rsid w:val="00E35953"/>
    <w:rsid w:val="00E3754A"/>
    <w:rsid w:val="00E401EE"/>
    <w:rsid w:val="00E42158"/>
    <w:rsid w:val="00E429E9"/>
    <w:rsid w:val="00E44A4A"/>
    <w:rsid w:val="00E46623"/>
    <w:rsid w:val="00E4675A"/>
    <w:rsid w:val="00E46E70"/>
    <w:rsid w:val="00E4755E"/>
    <w:rsid w:val="00E478C5"/>
    <w:rsid w:val="00E521EC"/>
    <w:rsid w:val="00E52CF2"/>
    <w:rsid w:val="00E530B2"/>
    <w:rsid w:val="00E538B4"/>
    <w:rsid w:val="00E5657E"/>
    <w:rsid w:val="00E5724F"/>
    <w:rsid w:val="00E633A3"/>
    <w:rsid w:val="00E64381"/>
    <w:rsid w:val="00E64430"/>
    <w:rsid w:val="00E66831"/>
    <w:rsid w:val="00E7050D"/>
    <w:rsid w:val="00E70B53"/>
    <w:rsid w:val="00E70DDF"/>
    <w:rsid w:val="00E74647"/>
    <w:rsid w:val="00E750C5"/>
    <w:rsid w:val="00E75BA2"/>
    <w:rsid w:val="00E75F9B"/>
    <w:rsid w:val="00E768EF"/>
    <w:rsid w:val="00E76C92"/>
    <w:rsid w:val="00E8276C"/>
    <w:rsid w:val="00E842EC"/>
    <w:rsid w:val="00E84B94"/>
    <w:rsid w:val="00E85F04"/>
    <w:rsid w:val="00E87045"/>
    <w:rsid w:val="00E87B20"/>
    <w:rsid w:val="00E93749"/>
    <w:rsid w:val="00E95756"/>
    <w:rsid w:val="00E96FAE"/>
    <w:rsid w:val="00EA1F3C"/>
    <w:rsid w:val="00EA64AC"/>
    <w:rsid w:val="00EB0CDA"/>
    <w:rsid w:val="00EB2956"/>
    <w:rsid w:val="00EB3943"/>
    <w:rsid w:val="00EB3B7E"/>
    <w:rsid w:val="00EC0144"/>
    <w:rsid w:val="00EC2956"/>
    <w:rsid w:val="00EC38FE"/>
    <w:rsid w:val="00EC5036"/>
    <w:rsid w:val="00EC548C"/>
    <w:rsid w:val="00EC5613"/>
    <w:rsid w:val="00EC6701"/>
    <w:rsid w:val="00EC6902"/>
    <w:rsid w:val="00EC6C89"/>
    <w:rsid w:val="00EC763D"/>
    <w:rsid w:val="00ED000E"/>
    <w:rsid w:val="00ED146B"/>
    <w:rsid w:val="00ED1BCF"/>
    <w:rsid w:val="00ED7EBC"/>
    <w:rsid w:val="00EE0020"/>
    <w:rsid w:val="00EE49A1"/>
    <w:rsid w:val="00EE4DD4"/>
    <w:rsid w:val="00EE6439"/>
    <w:rsid w:val="00EF16F6"/>
    <w:rsid w:val="00EF2A29"/>
    <w:rsid w:val="00EF3751"/>
    <w:rsid w:val="00EF3B42"/>
    <w:rsid w:val="00EF405C"/>
    <w:rsid w:val="00EF4330"/>
    <w:rsid w:val="00EF5E7B"/>
    <w:rsid w:val="00EF69C3"/>
    <w:rsid w:val="00F033DB"/>
    <w:rsid w:val="00F05411"/>
    <w:rsid w:val="00F0716C"/>
    <w:rsid w:val="00F07FE5"/>
    <w:rsid w:val="00F10030"/>
    <w:rsid w:val="00F11651"/>
    <w:rsid w:val="00F11EEE"/>
    <w:rsid w:val="00F12FC5"/>
    <w:rsid w:val="00F1489E"/>
    <w:rsid w:val="00F14D09"/>
    <w:rsid w:val="00F179A3"/>
    <w:rsid w:val="00F206BC"/>
    <w:rsid w:val="00F220D1"/>
    <w:rsid w:val="00F23623"/>
    <w:rsid w:val="00F24712"/>
    <w:rsid w:val="00F30E9B"/>
    <w:rsid w:val="00F31926"/>
    <w:rsid w:val="00F41EAB"/>
    <w:rsid w:val="00F42494"/>
    <w:rsid w:val="00F457F8"/>
    <w:rsid w:val="00F45806"/>
    <w:rsid w:val="00F46973"/>
    <w:rsid w:val="00F46CDF"/>
    <w:rsid w:val="00F5090E"/>
    <w:rsid w:val="00F50FB5"/>
    <w:rsid w:val="00F517B3"/>
    <w:rsid w:val="00F52623"/>
    <w:rsid w:val="00F52804"/>
    <w:rsid w:val="00F56902"/>
    <w:rsid w:val="00F61DB9"/>
    <w:rsid w:val="00F62C74"/>
    <w:rsid w:val="00F6369A"/>
    <w:rsid w:val="00F63F4D"/>
    <w:rsid w:val="00F65EA3"/>
    <w:rsid w:val="00F67ACC"/>
    <w:rsid w:val="00F7372F"/>
    <w:rsid w:val="00F767CB"/>
    <w:rsid w:val="00F77A10"/>
    <w:rsid w:val="00F816DA"/>
    <w:rsid w:val="00F81F10"/>
    <w:rsid w:val="00F82249"/>
    <w:rsid w:val="00F82E43"/>
    <w:rsid w:val="00F84D1E"/>
    <w:rsid w:val="00F8577D"/>
    <w:rsid w:val="00F92CE1"/>
    <w:rsid w:val="00F93A07"/>
    <w:rsid w:val="00F94866"/>
    <w:rsid w:val="00F94CF8"/>
    <w:rsid w:val="00FA19A9"/>
    <w:rsid w:val="00FA2A51"/>
    <w:rsid w:val="00FA56AE"/>
    <w:rsid w:val="00FB03F9"/>
    <w:rsid w:val="00FB0CB9"/>
    <w:rsid w:val="00FB2552"/>
    <w:rsid w:val="00FB2708"/>
    <w:rsid w:val="00FC3241"/>
    <w:rsid w:val="00FC401C"/>
    <w:rsid w:val="00FC4ACF"/>
    <w:rsid w:val="00FC65CB"/>
    <w:rsid w:val="00FC7FD9"/>
    <w:rsid w:val="00FD0FDB"/>
    <w:rsid w:val="00FD17D2"/>
    <w:rsid w:val="00FD1AAA"/>
    <w:rsid w:val="00FD2B98"/>
    <w:rsid w:val="00FD3EA0"/>
    <w:rsid w:val="00FD40B9"/>
    <w:rsid w:val="00FD70D5"/>
    <w:rsid w:val="00FD7849"/>
    <w:rsid w:val="00FE132E"/>
    <w:rsid w:val="00FE1499"/>
    <w:rsid w:val="00FE4D22"/>
    <w:rsid w:val="00FE5ACC"/>
    <w:rsid w:val="00FE5FC7"/>
    <w:rsid w:val="00FE7988"/>
    <w:rsid w:val="00FF2919"/>
    <w:rsid w:val="00FF32A8"/>
    <w:rsid w:val="00FF77EF"/>
    <w:rsid w:val="01198823"/>
    <w:rsid w:val="015F6E35"/>
    <w:rsid w:val="047E4C90"/>
    <w:rsid w:val="05C6C6F2"/>
    <w:rsid w:val="0636F67E"/>
    <w:rsid w:val="06FD64F9"/>
    <w:rsid w:val="082B7161"/>
    <w:rsid w:val="0A9DFCA9"/>
    <w:rsid w:val="0B3A671F"/>
    <w:rsid w:val="0B3C0718"/>
    <w:rsid w:val="0C136C20"/>
    <w:rsid w:val="0D79A0C3"/>
    <w:rsid w:val="0E18A455"/>
    <w:rsid w:val="0EDFF52A"/>
    <w:rsid w:val="0FA337C5"/>
    <w:rsid w:val="0FD891A1"/>
    <w:rsid w:val="112E1A67"/>
    <w:rsid w:val="13B069F3"/>
    <w:rsid w:val="147D156C"/>
    <w:rsid w:val="158F3BDF"/>
    <w:rsid w:val="159E7CD6"/>
    <w:rsid w:val="168E8378"/>
    <w:rsid w:val="16CF7B8E"/>
    <w:rsid w:val="183C7875"/>
    <w:rsid w:val="1BA2CDDC"/>
    <w:rsid w:val="1CEB2516"/>
    <w:rsid w:val="1DE20B82"/>
    <w:rsid w:val="214C7710"/>
    <w:rsid w:val="2152070B"/>
    <w:rsid w:val="21C0B393"/>
    <w:rsid w:val="228A740E"/>
    <w:rsid w:val="22B24234"/>
    <w:rsid w:val="250390C0"/>
    <w:rsid w:val="2592AB46"/>
    <w:rsid w:val="2657F228"/>
    <w:rsid w:val="291BCD3F"/>
    <w:rsid w:val="29C77950"/>
    <w:rsid w:val="2A28F4A9"/>
    <w:rsid w:val="2AC760CA"/>
    <w:rsid w:val="2D8ED6F1"/>
    <w:rsid w:val="2F8DD196"/>
    <w:rsid w:val="31A92BB7"/>
    <w:rsid w:val="32957A6F"/>
    <w:rsid w:val="351DF828"/>
    <w:rsid w:val="36B7B32F"/>
    <w:rsid w:val="3744C4F5"/>
    <w:rsid w:val="37800C08"/>
    <w:rsid w:val="3DC017CD"/>
    <w:rsid w:val="3DC68F9A"/>
    <w:rsid w:val="40DCB780"/>
    <w:rsid w:val="42623145"/>
    <w:rsid w:val="45B6485B"/>
    <w:rsid w:val="47E979B4"/>
    <w:rsid w:val="482958B0"/>
    <w:rsid w:val="49FC1BF9"/>
    <w:rsid w:val="4A78EEEA"/>
    <w:rsid w:val="4B120AF9"/>
    <w:rsid w:val="4B1F26B3"/>
    <w:rsid w:val="4B830DC9"/>
    <w:rsid w:val="502C44A7"/>
    <w:rsid w:val="52DFCCF5"/>
    <w:rsid w:val="52F3C41B"/>
    <w:rsid w:val="53EAB00C"/>
    <w:rsid w:val="543915EB"/>
    <w:rsid w:val="574DE144"/>
    <w:rsid w:val="5A5620EC"/>
    <w:rsid w:val="5AD3A93E"/>
    <w:rsid w:val="5DF5ADE5"/>
    <w:rsid w:val="5E51C2B0"/>
    <w:rsid w:val="5EC64B7F"/>
    <w:rsid w:val="5F9242DE"/>
    <w:rsid w:val="6018AEB3"/>
    <w:rsid w:val="60D84458"/>
    <w:rsid w:val="626DF5EF"/>
    <w:rsid w:val="63A1EB28"/>
    <w:rsid w:val="6492EEBA"/>
    <w:rsid w:val="65F4283C"/>
    <w:rsid w:val="68340742"/>
    <w:rsid w:val="6900D350"/>
    <w:rsid w:val="69C5FA90"/>
    <w:rsid w:val="6B265D2C"/>
    <w:rsid w:val="6CFE21AB"/>
    <w:rsid w:val="6D5950F7"/>
    <w:rsid w:val="6F1EFA5A"/>
    <w:rsid w:val="709173E0"/>
    <w:rsid w:val="72DB0AD6"/>
    <w:rsid w:val="72FE9425"/>
    <w:rsid w:val="73E90281"/>
    <w:rsid w:val="747912D2"/>
    <w:rsid w:val="790EED75"/>
    <w:rsid w:val="7BEC5C8E"/>
    <w:rsid w:val="7C2EB370"/>
    <w:rsid w:val="7D7A3634"/>
    <w:rsid w:val="7ED32275"/>
    <w:rsid w:val="7F32547C"/>
    <w:rsid w:val="7F8F8E87"/>
    <w:rsid w:val="7FB3B56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D2EBE"/>
  <w15:chartTrackingRefBased/>
  <w15:docId w15:val="{92386E7E-669D-47D1-AF84-D356FAFB1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075E"/>
    <w:pPr>
      <w:spacing w:after="0" w:line="240" w:lineRule="auto"/>
      <w:jc w:val="both"/>
    </w:pPr>
    <w:rPr>
      <w:rFonts w:ascii="Arial" w:eastAsia="Times New Roman" w:hAnsi="Arial" w:cs="Times New Roman"/>
      <w:kern w:val="0"/>
      <w:szCs w:val="24"/>
      <w14:ligatures w14:val="none"/>
    </w:rPr>
  </w:style>
  <w:style w:type="paragraph" w:styleId="Heading1">
    <w:name w:val="heading 1"/>
    <w:basedOn w:val="Normal"/>
    <w:next w:val="Normal"/>
    <w:link w:val="Heading1Char"/>
    <w:uiPriority w:val="9"/>
    <w:qFormat/>
    <w:rsid w:val="0086075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6075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86075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6075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6075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6075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6075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6075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6075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075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6075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86075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6075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6075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6075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6075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6075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6075E"/>
    <w:rPr>
      <w:rFonts w:eastAsiaTheme="majorEastAsia" w:cstheme="majorBidi"/>
      <w:color w:val="272727" w:themeColor="text1" w:themeTint="D8"/>
    </w:rPr>
  </w:style>
  <w:style w:type="paragraph" w:styleId="Title">
    <w:name w:val="Title"/>
    <w:basedOn w:val="Normal"/>
    <w:next w:val="Normal"/>
    <w:link w:val="TitleChar"/>
    <w:uiPriority w:val="10"/>
    <w:qFormat/>
    <w:rsid w:val="0086075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6075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6075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6075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6075E"/>
    <w:pPr>
      <w:spacing w:before="160"/>
      <w:jc w:val="center"/>
    </w:pPr>
    <w:rPr>
      <w:i/>
      <w:iCs/>
      <w:color w:val="404040" w:themeColor="text1" w:themeTint="BF"/>
    </w:rPr>
  </w:style>
  <w:style w:type="character" w:customStyle="1" w:styleId="QuoteChar">
    <w:name w:val="Quote Char"/>
    <w:basedOn w:val="DefaultParagraphFont"/>
    <w:link w:val="Quote"/>
    <w:uiPriority w:val="29"/>
    <w:rsid w:val="0086075E"/>
    <w:rPr>
      <w:i/>
      <w:iCs/>
      <w:color w:val="404040" w:themeColor="text1" w:themeTint="BF"/>
    </w:rPr>
  </w:style>
  <w:style w:type="paragraph" w:styleId="ListParagraph">
    <w:name w:val="List Paragraph"/>
    <w:basedOn w:val="Normal"/>
    <w:uiPriority w:val="34"/>
    <w:qFormat/>
    <w:rsid w:val="0086075E"/>
    <w:pPr>
      <w:ind w:left="720"/>
      <w:contextualSpacing/>
    </w:pPr>
  </w:style>
  <w:style w:type="character" w:styleId="IntenseEmphasis">
    <w:name w:val="Intense Emphasis"/>
    <w:basedOn w:val="DefaultParagraphFont"/>
    <w:uiPriority w:val="21"/>
    <w:qFormat/>
    <w:rsid w:val="0086075E"/>
    <w:rPr>
      <w:i/>
      <w:iCs/>
      <w:color w:val="0F4761" w:themeColor="accent1" w:themeShade="BF"/>
    </w:rPr>
  </w:style>
  <w:style w:type="paragraph" w:styleId="IntenseQuote">
    <w:name w:val="Intense Quote"/>
    <w:basedOn w:val="Normal"/>
    <w:next w:val="Normal"/>
    <w:link w:val="IntenseQuoteChar"/>
    <w:uiPriority w:val="30"/>
    <w:qFormat/>
    <w:rsid w:val="0086075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6075E"/>
    <w:rPr>
      <w:i/>
      <w:iCs/>
      <w:color w:val="0F4761" w:themeColor="accent1" w:themeShade="BF"/>
    </w:rPr>
  </w:style>
  <w:style w:type="character" w:styleId="IntenseReference">
    <w:name w:val="Intense Reference"/>
    <w:basedOn w:val="DefaultParagraphFont"/>
    <w:uiPriority w:val="32"/>
    <w:qFormat/>
    <w:rsid w:val="0086075E"/>
    <w:rPr>
      <w:b/>
      <w:bCs/>
      <w:smallCaps/>
      <w:color w:val="0F4761" w:themeColor="accent1" w:themeShade="BF"/>
      <w:spacing w:val="5"/>
    </w:rPr>
  </w:style>
  <w:style w:type="character" w:styleId="Hyperlink">
    <w:name w:val="Hyperlink"/>
    <w:basedOn w:val="DefaultParagraphFont"/>
    <w:uiPriority w:val="99"/>
    <w:unhideWhenUsed/>
    <w:rsid w:val="0086075E"/>
    <w:rPr>
      <w:color w:val="467886" w:themeColor="hyperlink"/>
      <w:u w:val="single"/>
    </w:rPr>
  </w:style>
  <w:style w:type="paragraph" w:styleId="FootnoteText">
    <w:name w:val="footnote text"/>
    <w:basedOn w:val="Normal"/>
    <w:link w:val="FootnoteTextChar"/>
    <w:uiPriority w:val="99"/>
    <w:semiHidden/>
    <w:unhideWhenUsed/>
    <w:rsid w:val="0086075E"/>
    <w:rPr>
      <w:sz w:val="20"/>
      <w:szCs w:val="20"/>
    </w:rPr>
  </w:style>
  <w:style w:type="character" w:customStyle="1" w:styleId="FootnoteTextChar">
    <w:name w:val="Footnote Text Char"/>
    <w:basedOn w:val="DefaultParagraphFont"/>
    <w:link w:val="FootnoteText"/>
    <w:uiPriority w:val="99"/>
    <w:semiHidden/>
    <w:rsid w:val="0086075E"/>
    <w:rPr>
      <w:rFonts w:ascii="Arial" w:eastAsia="Times New Roman" w:hAnsi="Arial" w:cs="Times New Roman"/>
      <w:kern w:val="0"/>
      <w:sz w:val="20"/>
      <w:szCs w:val="20"/>
      <w14:ligatures w14:val="none"/>
    </w:rPr>
  </w:style>
  <w:style w:type="paragraph" w:customStyle="1" w:styleId="Default">
    <w:name w:val="Default"/>
    <w:rsid w:val="0086075E"/>
    <w:pPr>
      <w:autoSpaceDE w:val="0"/>
      <w:autoSpaceDN w:val="0"/>
      <w:adjustRightInd w:val="0"/>
      <w:spacing w:after="0" w:line="240" w:lineRule="auto"/>
    </w:pPr>
    <w:rPr>
      <w:rFonts w:ascii="Arial" w:eastAsia="Times New Roman" w:hAnsi="Arial" w:cs="Arial"/>
      <w:color w:val="000000"/>
      <w:kern w:val="0"/>
      <w:sz w:val="24"/>
      <w:szCs w:val="24"/>
      <w:lang w:eastAsia="et-EE"/>
      <w14:ligatures w14:val="none"/>
    </w:rPr>
  </w:style>
  <w:style w:type="character" w:styleId="FootnoteReference">
    <w:name w:val="footnote reference"/>
    <w:basedOn w:val="DefaultParagraphFont"/>
    <w:uiPriority w:val="99"/>
    <w:semiHidden/>
    <w:unhideWhenUsed/>
    <w:rsid w:val="0086075E"/>
    <w:rPr>
      <w:vertAlign w:val="superscript"/>
    </w:rPr>
  </w:style>
  <w:style w:type="character" w:customStyle="1" w:styleId="Lahendamatamainimine1">
    <w:name w:val="Lahendamata mainimine1"/>
    <w:basedOn w:val="DefaultParagraphFont"/>
    <w:uiPriority w:val="99"/>
    <w:semiHidden/>
    <w:unhideWhenUsed/>
    <w:rsid w:val="0086075E"/>
    <w:rPr>
      <w:color w:val="605E5C"/>
      <w:shd w:val="clear" w:color="auto" w:fill="E1DFDD"/>
    </w:rPr>
  </w:style>
  <w:style w:type="character" w:styleId="CommentReference">
    <w:name w:val="annotation reference"/>
    <w:basedOn w:val="DefaultParagraphFont"/>
    <w:uiPriority w:val="99"/>
    <w:semiHidden/>
    <w:unhideWhenUsed/>
    <w:rsid w:val="0086075E"/>
    <w:rPr>
      <w:sz w:val="16"/>
      <w:szCs w:val="16"/>
    </w:rPr>
  </w:style>
  <w:style w:type="paragraph" w:styleId="CommentText">
    <w:name w:val="annotation text"/>
    <w:basedOn w:val="Normal"/>
    <w:link w:val="CommentTextChar"/>
    <w:uiPriority w:val="99"/>
    <w:unhideWhenUsed/>
    <w:rsid w:val="0086075E"/>
    <w:rPr>
      <w:sz w:val="20"/>
      <w:szCs w:val="20"/>
    </w:rPr>
  </w:style>
  <w:style w:type="character" w:customStyle="1" w:styleId="CommentTextChar">
    <w:name w:val="Comment Text Char"/>
    <w:basedOn w:val="DefaultParagraphFont"/>
    <w:link w:val="CommentText"/>
    <w:uiPriority w:val="99"/>
    <w:rsid w:val="0086075E"/>
    <w:rPr>
      <w:rFonts w:ascii="Arial" w:eastAsia="Times New Roman" w:hAnsi="Arial"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86075E"/>
    <w:rPr>
      <w:b/>
      <w:bCs/>
    </w:rPr>
  </w:style>
  <w:style w:type="character" w:customStyle="1" w:styleId="CommentSubjectChar">
    <w:name w:val="Comment Subject Char"/>
    <w:basedOn w:val="CommentTextChar"/>
    <w:link w:val="CommentSubject"/>
    <w:uiPriority w:val="99"/>
    <w:semiHidden/>
    <w:rsid w:val="0086075E"/>
    <w:rPr>
      <w:rFonts w:ascii="Arial" w:eastAsia="Times New Roman" w:hAnsi="Arial" w:cs="Times New Roman"/>
      <w:b/>
      <w:bCs/>
      <w:kern w:val="0"/>
      <w:sz w:val="20"/>
      <w:szCs w:val="20"/>
      <w14:ligatures w14:val="none"/>
    </w:rPr>
  </w:style>
  <w:style w:type="paragraph" w:styleId="NormalWeb">
    <w:name w:val="Normal (Web)"/>
    <w:basedOn w:val="Normal"/>
    <w:uiPriority w:val="99"/>
    <w:unhideWhenUsed/>
    <w:rsid w:val="0086075E"/>
    <w:pPr>
      <w:spacing w:before="100" w:beforeAutospacing="1" w:after="100" w:afterAutospacing="1"/>
      <w:jc w:val="left"/>
    </w:pPr>
    <w:rPr>
      <w:rFonts w:ascii="Times New Roman" w:hAnsi="Times New Roman"/>
      <w:sz w:val="24"/>
      <w:lang w:eastAsia="et-EE"/>
    </w:rPr>
  </w:style>
  <w:style w:type="character" w:customStyle="1" w:styleId="tyhik">
    <w:name w:val="tyhik"/>
    <w:basedOn w:val="DefaultParagraphFont"/>
    <w:rsid w:val="0086075E"/>
  </w:style>
  <w:style w:type="paragraph" w:styleId="NoSpacing">
    <w:name w:val="No Spacing"/>
    <w:uiPriority w:val="1"/>
    <w:qFormat/>
    <w:rsid w:val="0086075E"/>
    <w:pPr>
      <w:spacing w:after="0" w:line="240" w:lineRule="auto"/>
    </w:pPr>
    <w:rPr>
      <w:kern w:val="0"/>
      <w14:ligatures w14:val="none"/>
    </w:rPr>
  </w:style>
  <w:style w:type="character" w:customStyle="1" w:styleId="cf01">
    <w:name w:val="cf01"/>
    <w:basedOn w:val="DefaultParagraphFont"/>
    <w:rsid w:val="0086075E"/>
    <w:rPr>
      <w:rFonts w:ascii="Segoe UI" w:hAnsi="Segoe UI" w:cs="Segoe UI" w:hint="default"/>
      <w:sz w:val="18"/>
      <w:szCs w:val="18"/>
    </w:rPr>
  </w:style>
  <w:style w:type="paragraph" w:customStyle="1" w:styleId="paragraph">
    <w:name w:val="paragraph"/>
    <w:basedOn w:val="Normal"/>
    <w:rsid w:val="0086075E"/>
    <w:pPr>
      <w:spacing w:before="100" w:beforeAutospacing="1" w:after="100" w:afterAutospacing="1"/>
      <w:jc w:val="left"/>
    </w:pPr>
    <w:rPr>
      <w:rFonts w:ascii="Times New Roman" w:hAnsi="Times New Roman"/>
      <w:sz w:val="24"/>
      <w:lang w:eastAsia="et-EE"/>
    </w:rPr>
  </w:style>
  <w:style w:type="character" w:customStyle="1" w:styleId="eop">
    <w:name w:val="eop"/>
    <w:basedOn w:val="DefaultParagraphFont"/>
    <w:rsid w:val="0086075E"/>
  </w:style>
  <w:style w:type="character" w:customStyle="1" w:styleId="normaltextrun">
    <w:name w:val="normaltextrun"/>
    <w:basedOn w:val="DefaultParagraphFont"/>
    <w:rsid w:val="0086075E"/>
  </w:style>
  <w:style w:type="paragraph" w:styleId="Header">
    <w:name w:val="header"/>
    <w:basedOn w:val="Normal"/>
    <w:link w:val="HeaderChar"/>
    <w:uiPriority w:val="99"/>
    <w:unhideWhenUsed/>
    <w:rsid w:val="0086075E"/>
    <w:pPr>
      <w:tabs>
        <w:tab w:val="center" w:pos="4536"/>
        <w:tab w:val="right" w:pos="9072"/>
      </w:tabs>
    </w:pPr>
  </w:style>
  <w:style w:type="character" w:customStyle="1" w:styleId="HeaderChar">
    <w:name w:val="Header Char"/>
    <w:basedOn w:val="DefaultParagraphFont"/>
    <w:link w:val="Header"/>
    <w:uiPriority w:val="99"/>
    <w:rsid w:val="0086075E"/>
    <w:rPr>
      <w:rFonts w:ascii="Arial" w:eastAsia="Times New Roman" w:hAnsi="Arial" w:cs="Times New Roman"/>
      <w:kern w:val="0"/>
      <w:szCs w:val="24"/>
      <w14:ligatures w14:val="none"/>
    </w:rPr>
  </w:style>
  <w:style w:type="paragraph" w:styleId="Footer">
    <w:name w:val="footer"/>
    <w:basedOn w:val="Normal"/>
    <w:link w:val="FooterChar"/>
    <w:uiPriority w:val="99"/>
    <w:unhideWhenUsed/>
    <w:rsid w:val="0086075E"/>
    <w:pPr>
      <w:tabs>
        <w:tab w:val="center" w:pos="4536"/>
        <w:tab w:val="right" w:pos="9072"/>
      </w:tabs>
    </w:pPr>
  </w:style>
  <w:style w:type="character" w:customStyle="1" w:styleId="FooterChar">
    <w:name w:val="Footer Char"/>
    <w:basedOn w:val="DefaultParagraphFont"/>
    <w:link w:val="Footer"/>
    <w:uiPriority w:val="99"/>
    <w:rsid w:val="0086075E"/>
    <w:rPr>
      <w:rFonts w:ascii="Arial" w:eastAsia="Times New Roman" w:hAnsi="Arial" w:cs="Times New Roman"/>
      <w:kern w:val="0"/>
      <w:szCs w:val="24"/>
      <w14:ligatures w14:val="none"/>
    </w:rPr>
  </w:style>
  <w:style w:type="paragraph" w:styleId="Revision">
    <w:name w:val="Revision"/>
    <w:hidden/>
    <w:uiPriority w:val="99"/>
    <w:semiHidden/>
    <w:rsid w:val="0086075E"/>
    <w:pPr>
      <w:spacing w:after="0" w:line="240" w:lineRule="auto"/>
    </w:pPr>
    <w:rPr>
      <w:rFonts w:ascii="Arial" w:eastAsia="Times New Roman" w:hAnsi="Arial" w:cs="Times New Roman"/>
      <w:kern w:val="0"/>
      <w:szCs w:val="24"/>
      <w14:ligatures w14:val="none"/>
    </w:rPr>
  </w:style>
  <w:style w:type="character" w:styleId="FollowedHyperlink">
    <w:name w:val="FollowedHyperlink"/>
    <w:basedOn w:val="DefaultParagraphFont"/>
    <w:uiPriority w:val="99"/>
    <w:semiHidden/>
    <w:unhideWhenUsed/>
    <w:rsid w:val="004114A9"/>
    <w:rPr>
      <w:color w:val="96607D" w:themeColor="followedHyperlink"/>
      <w:u w:val="single"/>
    </w:rPr>
  </w:style>
  <w:style w:type="character" w:customStyle="1" w:styleId="Mainimine1">
    <w:name w:val="Mainimine1"/>
    <w:basedOn w:val="DefaultParagraphFont"/>
    <w:uiPriority w:val="99"/>
    <w:unhideWhenUsed/>
    <w:rsid w:val="00996198"/>
    <w:rPr>
      <w:color w:val="2B579A"/>
      <w:shd w:val="clear" w:color="auto" w:fill="E1DFDD"/>
    </w:rPr>
  </w:style>
  <w:style w:type="table" w:styleId="TableGrid">
    <w:name w:val="Table Grid"/>
    <w:basedOn w:val="TableNormal"/>
    <w:uiPriority w:val="39"/>
    <w:rsid w:val="00F14D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E643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6439"/>
    <w:rPr>
      <w:rFonts w:ascii="Segoe UI" w:eastAsia="Times New Roman"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450830">
      <w:bodyDiv w:val="1"/>
      <w:marLeft w:val="0"/>
      <w:marRight w:val="0"/>
      <w:marTop w:val="0"/>
      <w:marBottom w:val="0"/>
      <w:divBdr>
        <w:top w:val="none" w:sz="0" w:space="0" w:color="auto"/>
        <w:left w:val="none" w:sz="0" w:space="0" w:color="auto"/>
        <w:bottom w:val="none" w:sz="0" w:space="0" w:color="auto"/>
        <w:right w:val="none" w:sz="0" w:space="0" w:color="auto"/>
      </w:divBdr>
    </w:div>
    <w:div w:id="153107584">
      <w:bodyDiv w:val="1"/>
      <w:marLeft w:val="0"/>
      <w:marRight w:val="0"/>
      <w:marTop w:val="0"/>
      <w:marBottom w:val="0"/>
      <w:divBdr>
        <w:top w:val="none" w:sz="0" w:space="0" w:color="auto"/>
        <w:left w:val="none" w:sz="0" w:space="0" w:color="auto"/>
        <w:bottom w:val="none" w:sz="0" w:space="0" w:color="auto"/>
        <w:right w:val="none" w:sz="0" w:space="0" w:color="auto"/>
      </w:divBdr>
    </w:div>
    <w:div w:id="186874704">
      <w:bodyDiv w:val="1"/>
      <w:marLeft w:val="0"/>
      <w:marRight w:val="0"/>
      <w:marTop w:val="0"/>
      <w:marBottom w:val="0"/>
      <w:divBdr>
        <w:top w:val="none" w:sz="0" w:space="0" w:color="auto"/>
        <w:left w:val="none" w:sz="0" w:space="0" w:color="auto"/>
        <w:bottom w:val="none" w:sz="0" w:space="0" w:color="auto"/>
        <w:right w:val="none" w:sz="0" w:space="0" w:color="auto"/>
      </w:divBdr>
    </w:div>
    <w:div w:id="251010945">
      <w:bodyDiv w:val="1"/>
      <w:marLeft w:val="0"/>
      <w:marRight w:val="0"/>
      <w:marTop w:val="0"/>
      <w:marBottom w:val="0"/>
      <w:divBdr>
        <w:top w:val="none" w:sz="0" w:space="0" w:color="auto"/>
        <w:left w:val="none" w:sz="0" w:space="0" w:color="auto"/>
        <w:bottom w:val="none" w:sz="0" w:space="0" w:color="auto"/>
        <w:right w:val="none" w:sz="0" w:space="0" w:color="auto"/>
      </w:divBdr>
    </w:div>
    <w:div w:id="307979736">
      <w:bodyDiv w:val="1"/>
      <w:marLeft w:val="0"/>
      <w:marRight w:val="0"/>
      <w:marTop w:val="0"/>
      <w:marBottom w:val="0"/>
      <w:divBdr>
        <w:top w:val="none" w:sz="0" w:space="0" w:color="auto"/>
        <w:left w:val="none" w:sz="0" w:space="0" w:color="auto"/>
        <w:bottom w:val="none" w:sz="0" w:space="0" w:color="auto"/>
        <w:right w:val="none" w:sz="0" w:space="0" w:color="auto"/>
      </w:divBdr>
    </w:div>
    <w:div w:id="409037020">
      <w:bodyDiv w:val="1"/>
      <w:marLeft w:val="0"/>
      <w:marRight w:val="0"/>
      <w:marTop w:val="0"/>
      <w:marBottom w:val="0"/>
      <w:divBdr>
        <w:top w:val="none" w:sz="0" w:space="0" w:color="auto"/>
        <w:left w:val="none" w:sz="0" w:space="0" w:color="auto"/>
        <w:bottom w:val="none" w:sz="0" w:space="0" w:color="auto"/>
        <w:right w:val="none" w:sz="0" w:space="0" w:color="auto"/>
      </w:divBdr>
    </w:div>
    <w:div w:id="428819246">
      <w:bodyDiv w:val="1"/>
      <w:marLeft w:val="0"/>
      <w:marRight w:val="0"/>
      <w:marTop w:val="0"/>
      <w:marBottom w:val="0"/>
      <w:divBdr>
        <w:top w:val="none" w:sz="0" w:space="0" w:color="auto"/>
        <w:left w:val="none" w:sz="0" w:space="0" w:color="auto"/>
        <w:bottom w:val="none" w:sz="0" w:space="0" w:color="auto"/>
        <w:right w:val="none" w:sz="0" w:space="0" w:color="auto"/>
      </w:divBdr>
    </w:div>
    <w:div w:id="451555656">
      <w:bodyDiv w:val="1"/>
      <w:marLeft w:val="0"/>
      <w:marRight w:val="0"/>
      <w:marTop w:val="0"/>
      <w:marBottom w:val="0"/>
      <w:divBdr>
        <w:top w:val="none" w:sz="0" w:space="0" w:color="auto"/>
        <w:left w:val="none" w:sz="0" w:space="0" w:color="auto"/>
        <w:bottom w:val="none" w:sz="0" w:space="0" w:color="auto"/>
        <w:right w:val="none" w:sz="0" w:space="0" w:color="auto"/>
      </w:divBdr>
      <w:divsChild>
        <w:div w:id="954630017">
          <w:marLeft w:val="0"/>
          <w:marRight w:val="0"/>
          <w:marTop w:val="0"/>
          <w:marBottom w:val="0"/>
          <w:divBdr>
            <w:top w:val="none" w:sz="0" w:space="0" w:color="auto"/>
            <w:left w:val="none" w:sz="0" w:space="0" w:color="auto"/>
            <w:bottom w:val="none" w:sz="0" w:space="0" w:color="auto"/>
            <w:right w:val="none" w:sz="0" w:space="0" w:color="auto"/>
          </w:divBdr>
        </w:div>
        <w:div w:id="1925259534">
          <w:marLeft w:val="0"/>
          <w:marRight w:val="0"/>
          <w:marTop w:val="0"/>
          <w:marBottom w:val="0"/>
          <w:divBdr>
            <w:top w:val="none" w:sz="0" w:space="0" w:color="auto"/>
            <w:left w:val="none" w:sz="0" w:space="0" w:color="auto"/>
            <w:bottom w:val="none" w:sz="0" w:space="0" w:color="auto"/>
            <w:right w:val="none" w:sz="0" w:space="0" w:color="auto"/>
          </w:divBdr>
          <w:divsChild>
            <w:div w:id="1607276802">
              <w:marLeft w:val="-75"/>
              <w:marRight w:val="0"/>
              <w:marTop w:val="30"/>
              <w:marBottom w:val="30"/>
              <w:divBdr>
                <w:top w:val="none" w:sz="0" w:space="0" w:color="auto"/>
                <w:left w:val="none" w:sz="0" w:space="0" w:color="auto"/>
                <w:bottom w:val="none" w:sz="0" w:space="0" w:color="auto"/>
                <w:right w:val="none" w:sz="0" w:space="0" w:color="auto"/>
              </w:divBdr>
              <w:divsChild>
                <w:div w:id="504633566">
                  <w:marLeft w:val="0"/>
                  <w:marRight w:val="0"/>
                  <w:marTop w:val="0"/>
                  <w:marBottom w:val="0"/>
                  <w:divBdr>
                    <w:top w:val="none" w:sz="0" w:space="0" w:color="auto"/>
                    <w:left w:val="none" w:sz="0" w:space="0" w:color="auto"/>
                    <w:bottom w:val="none" w:sz="0" w:space="0" w:color="auto"/>
                    <w:right w:val="none" w:sz="0" w:space="0" w:color="auto"/>
                  </w:divBdr>
                  <w:divsChild>
                    <w:div w:id="360784148">
                      <w:marLeft w:val="0"/>
                      <w:marRight w:val="0"/>
                      <w:marTop w:val="0"/>
                      <w:marBottom w:val="0"/>
                      <w:divBdr>
                        <w:top w:val="none" w:sz="0" w:space="0" w:color="auto"/>
                        <w:left w:val="none" w:sz="0" w:space="0" w:color="auto"/>
                        <w:bottom w:val="none" w:sz="0" w:space="0" w:color="auto"/>
                        <w:right w:val="none" w:sz="0" w:space="0" w:color="auto"/>
                      </w:divBdr>
                    </w:div>
                  </w:divsChild>
                </w:div>
                <w:div w:id="285817403">
                  <w:marLeft w:val="0"/>
                  <w:marRight w:val="0"/>
                  <w:marTop w:val="0"/>
                  <w:marBottom w:val="0"/>
                  <w:divBdr>
                    <w:top w:val="none" w:sz="0" w:space="0" w:color="auto"/>
                    <w:left w:val="none" w:sz="0" w:space="0" w:color="auto"/>
                    <w:bottom w:val="none" w:sz="0" w:space="0" w:color="auto"/>
                    <w:right w:val="none" w:sz="0" w:space="0" w:color="auto"/>
                  </w:divBdr>
                  <w:divsChild>
                    <w:div w:id="356010587">
                      <w:marLeft w:val="0"/>
                      <w:marRight w:val="0"/>
                      <w:marTop w:val="0"/>
                      <w:marBottom w:val="0"/>
                      <w:divBdr>
                        <w:top w:val="none" w:sz="0" w:space="0" w:color="auto"/>
                        <w:left w:val="none" w:sz="0" w:space="0" w:color="auto"/>
                        <w:bottom w:val="none" w:sz="0" w:space="0" w:color="auto"/>
                        <w:right w:val="none" w:sz="0" w:space="0" w:color="auto"/>
                      </w:divBdr>
                    </w:div>
                  </w:divsChild>
                </w:div>
                <w:div w:id="546449472">
                  <w:marLeft w:val="0"/>
                  <w:marRight w:val="0"/>
                  <w:marTop w:val="0"/>
                  <w:marBottom w:val="0"/>
                  <w:divBdr>
                    <w:top w:val="none" w:sz="0" w:space="0" w:color="auto"/>
                    <w:left w:val="none" w:sz="0" w:space="0" w:color="auto"/>
                    <w:bottom w:val="none" w:sz="0" w:space="0" w:color="auto"/>
                    <w:right w:val="none" w:sz="0" w:space="0" w:color="auto"/>
                  </w:divBdr>
                  <w:divsChild>
                    <w:div w:id="2050909118">
                      <w:marLeft w:val="0"/>
                      <w:marRight w:val="0"/>
                      <w:marTop w:val="0"/>
                      <w:marBottom w:val="0"/>
                      <w:divBdr>
                        <w:top w:val="none" w:sz="0" w:space="0" w:color="auto"/>
                        <w:left w:val="none" w:sz="0" w:space="0" w:color="auto"/>
                        <w:bottom w:val="none" w:sz="0" w:space="0" w:color="auto"/>
                        <w:right w:val="none" w:sz="0" w:space="0" w:color="auto"/>
                      </w:divBdr>
                    </w:div>
                  </w:divsChild>
                </w:div>
                <w:div w:id="1005747954">
                  <w:marLeft w:val="0"/>
                  <w:marRight w:val="0"/>
                  <w:marTop w:val="0"/>
                  <w:marBottom w:val="0"/>
                  <w:divBdr>
                    <w:top w:val="none" w:sz="0" w:space="0" w:color="auto"/>
                    <w:left w:val="none" w:sz="0" w:space="0" w:color="auto"/>
                    <w:bottom w:val="none" w:sz="0" w:space="0" w:color="auto"/>
                    <w:right w:val="none" w:sz="0" w:space="0" w:color="auto"/>
                  </w:divBdr>
                  <w:divsChild>
                    <w:div w:id="922421901">
                      <w:marLeft w:val="0"/>
                      <w:marRight w:val="0"/>
                      <w:marTop w:val="0"/>
                      <w:marBottom w:val="0"/>
                      <w:divBdr>
                        <w:top w:val="none" w:sz="0" w:space="0" w:color="auto"/>
                        <w:left w:val="none" w:sz="0" w:space="0" w:color="auto"/>
                        <w:bottom w:val="none" w:sz="0" w:space="0" w:color="auto"/>
                        <w:right w:val="none" w:sz="0" w:space="0" w:color="auto"/>
                      </w:divBdr>
                    </w:div>
                  </w:divsChild>
                </w:div>
                <w:div w:id="1633440568">
                  <w:marLeft w:val="0"/>
                  <w:marRight w:val="0"/>
                  <w:marTop w:val="0"/>
                  <w:marBottom w:val="0"/>
                  <w:divBdr>
                    <w:top w:val="none" w:sz="0" w:space="0" w:color="auto"/>
                    <w:left w:val="none" w:sz="0" w:space="0" w:color="auto"/>
                    <w:bottom w:val="none" w:sz="0" w:space="0" w:color="auto"/>
                    <w:right w:val="none" w:sz="0" w:space="0" w:color="auto"/>
                  </w:divBdr>
                  <w:divsChild>
                    <w:div w:id="1235355354">
                      <w:marLeft w:val="0"/>
                      <w:marRight w:val="0"/>
                      <w:marTop w:val="0"/>
                      <w:marBottom w:val="0"/>
                      <w:divBdr>
                        <w:top w:val="none" w:sz="0" w:space="0" w:color="auto"/>
                        <w:left w:val="none" w:sz="0" w:space="0" w:color="auto"/>
                        <w:bottom w:val="none" w:sz="0" w:space="0" w:color="auto"/>
                        <w:right w:val="none" w:sz="0" w:space="0" w:color="auto"/>
                      </w:divBdr>
                    </w:div>
                  </w:divsChild>
                </w:div>
                <w:div w:id="54739309">
                  <w:marLeft w:val="0"/>
                  <w:marRight w:val="0"/>
                  <w:marTop w:val="0"/>
                  <w:marBottom w:val="0"/>
                  <w:divBdr>
                    <w:top w:val="none" w:sz="0" w:space="0" w:color="auto"/>
                    <w:left w:val="none" w:sz="0" w:space="0" w:color="auto"/>
                    <w:bottom w:val="none" w:sz="0" w:space="0" w:color="auto"/>
                    <w:right w:val="none" w:sz="0" w:space="0" w:color="auto"/>
                  </w:divBdr>
                  <w:divsChild>
                    <w:div w:id="603654395">
                      <w:marLeft w:val="0"/>
                      <w:marRight w:val="0"/>
                      <w:marTop w:val="0"/>
                      <w:marBottom w:val="0"/>
                      <w:divBdr>
                        <w:top w:val="none" w:sz="0" w:space="0" w:color="auto"/>
                        <w:left w:val="none" w:sz="0" w:space="0" w:color="auto"/>
                        <w:bottom w:val="none" w:sz="0" w:space="0" w:color="auto"/>
                        <w:right w:val="none" w:sz="0" w:space="0" w:color="auto"/>
                      </w:divBdr>
                    </w:div>
                  </w:divsChild>
                </w:div>
                <w:div w:id="1817067356">
                  <w:marLeft w:val="0"/>
                  <w:marRight w:val="0"/>
                  <w:marTop w:val="0"/>
                  <w:marBottom w:val="0"/>
                  <w:divBdr>
                    <w:top w:val="none" w:sz="0" w:space="0" w:color="auto"/>
                    <w:left w:val="none" w:sz="0" w:space="0" w:color="auto"/>
                    <w:bottom w:val="none" w:sz="0" w:space="0" w:color="auto"/>
                    <w:right w:val="none" w:sz="0" w:space="0" w:color="auto"/>
                  </w:divBdr>
                  <w:divsChild>
                    <w:div w:id="208733968">
                      <w:marLeft w:val="0"/>
                      <w:marRight w:val="0"/>
                      <w:marTop w:val="0"/>
                      <w:marBottom w:val="0"/>
                      <w:divBdr>
                        <w:top w:val="none" w:sz="0" w:space="0" w:color="auto"/>
                        <w:left w:val="none" w:sz="0" w:space="0" w:color="auto"/>
                        <w:bottom w:val="none" w:sz="0" w:space="0" w:color="auto"/>
                        <w:right w:val="none" w:sz="0" w:space="0" w:color="auto"/>
                      </w:divBdr>
                    </w:div>
                  </w:divsChild>
                </w:div>
                <w:div w:id="868831454">
                  <w:marLeft w:val="0"/>
                  <w:marRight w:val="0"/>
                  <w:marTop w:val="0"/>
                  <w:marBottom w:val="0"/>
                  <w:divBdr>
                    <w:top w:val="none" w:sz="0" w:space="0" w:color="auto"/>
                    <w:left w:val="none" w:sz="0" w:space="0" w:color="auto"/>
                    <w:bottom w:val="none" w:sz="0" w:space="0" w:color="auto"/>
                    <w:right w:val="none" w:sz="0" w:space="0" w:color="auto"/>
                  </w:divBdr>
                  <w:divsChild>
                    <w:div w:id="114165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6552606">
          <w:marLeft w:val="0"/>
          <w:marRight w:val="0"/>
          <w:marTop w:val="0"/>
          <w:marBottom w:val="0"/>
          <w:divBdr>
            <w:top w:val="none" w:sz="0" w:space="0" w:color="auto"/>
            <w:left w:val="none" w:sz="0" w:space="0" w:color="auto"/>
            <w:bottom w:val="none" w:sz="0" w:space="0" w:color="auto"/>
            <w:right w:val="none" w:sz="0" w:space="0" w:color="auto"/>
          </w:divBdr>
        </w:div>
      </w:divsChild>
    </w:div>
    <w:div w:id="465122854">
      <w:bodyDiv w:val="1"/>
      <w:marLeft w:val="0"/>
      <w:marRight w:val="0"/>
      <w:marTop w:val="0"/>
      <w:marBottom w:val="0"/>
      <w:divBdr>
        <w:top w:val="none" w:sz="0" w:space="0" w:color="auto"/>
        <w:left w:val="none" w:sz="0" w:space="0" w:color="auto"/>
        <w:bottom w:val="none" w:sz="0" w:space="0" w:color="auto"/>
        <w:right w:val="none" w:sz="0" w:space="0" w:color="auto"/>
      </w:divBdr>
    </w:div>
    <w:div w:id="469833172">
      <w:bodyDiv w:val="1"/>
      <w:marLeft w:val="0"/>
      <w:marRight w:val="0"/>
      <w:marTop w:val="0"/>
      <w:marBottom w:val="0"/>
      <w:divBdr>
        <w:top w:val="none" w:sz="0" w:space="0" w:color="auto"/>
        <w:left w:val="none" w:sz="0" w:space="0" w:color="auto"/>
        <w:bottom w:val="none" w:sz="0" w:space="0" w:color="auto"/>
        <w:right w:val="none" w:sz="0" w:space="0" w:color="auto"/>
      </w:divBdr>
    </w:div>
    <w:div w:id="500589053">
      <w:bodyDiv w:val="1"/>
      <w:marLeft w:val="0"/>
      <w:marRight w:val="0"/>
      <w:marTop w:val="0"/>
      <w:marBottom w:val="0"/>
      <w:divBdr>
        <w:top w:val="none" w:sz="0" w:space="0" w:color="auto"/>
        <w:left w:val="none" w:sz="0" w:space="0" w:color="auto"/>
        <w:bottom w:val="none" w:sz="0" w:space="0" w:color="auto"/>
        <w:right w:val="none" w:sz="0" w:space="0" w:color="auto"/>
      </w:divBdr>
    </w:div>
    <w:div w:id="535504565">
      <w:bodyDiv w:val="1"/>
      <w:marLeft w:val="0"/>
      <w:marRight w:val="0"/>
      <w:marTop w:val="0"/>
      <w:marBottom w:val="0"/>
      <w:divBdr>
        <w:top w:val="none" w:sz="0" w:space="0" w:color="auto"/>
        <w:left w:val="none" w:sz="0" w:space="0" w:color="auto"/>
        <w:bottom w:val="none" w:sz="0" w:space="0" w:color="auto"/>
        <w:right w:val="none" w:sz="0" w:space="0" w:color="auto"/>
      </w:divBdr>
    </w:div>
    <w:div w:id="567887443">
      <w:bodyDiv w:val="1"/>
      <w:marLeft w:val="0"/>
      <w:marRight w:val="0"/>
      <w:marTop w:val="0"/>
      <w:marBottom w:val="0"/>
      <w:divBdr>
        <w:top w:val="none" w:sz="0" w:space="0" w:color="auto"/>
        <w:left w:val="none" w:sz="0" w:space="0" w:color="auto"/>
        <w:bottom w:val="none" w:sz="0" w:space="0" w:color="auto"/>
        <w:right w:val="none" w:sz="0" w:space="0" w:color="auto"/>
      </w:divBdr>
    </w:div>
    <w:div w:id="640885750">
      <w:bodyDiv w:val="1"/>
      <w:marLeft w:val="0"/>
      <w:marRight w:val="0"/>
      <w:marTop w:val="0"/>
      <w:marBottom w:val="0"/>
      <w:divBdr>
        <w:top w:val="none" w:sz="0" w:space="0" w:color="auto"/>
        <w:left w:val="none" w:sz="0" w:space="0" w:color="auto"/>
        <w:bottom w:val="none" w:sz="0" w:space="0" w:color="auto"/>
        <w:right w:val="none" w:sz="0" w:space="0" w:color="auto"/>
      </w:divBdr>
    </w:div>
    <w:div w:id="780999854">
      <w:bodyDiv w:val="1"/>
      <w:marLeft w:val="0"/>
      <w:marRight w:val="0"/>
      <w:marTop w:val="0"/>
      <w:marBottom w:val="0"/>
      <w:divBdr>
        <w:top w:val="none" w:sz="0" w:space="0" w:color="auto"/>
        <w:left w:val="none" w:sz="0" w:space="0" w:color="auto"/>
        <w:bottom w:val="none" w:sz="0" w:space="0" w:color="auto"/>
        <w:right w:val="none" w:sz="0" w:space="0" w:color="auto"/>
      </w:divBdr>
    </w:div>
    <w:div w:id="862788861">
      <w:bodyDiv w:val="1"/>
      <w:marLeft w:val="0"/>
      <w:marRight w:val="0"/>
      <w:marTop w:val="0"/>
      <w:marBottom w:val="0"/>
      <w:divBdr>
        <w:top w:val="none" w:sz="0" w:space="0" w:color="auto"/>
        <w:left w:val="none" w:sz="0" w:space="0" w:color="auto"/>
        <w:bottom w:val="none" w:sz="0" w:space="0" w:color="auto"/>
        <w:right w:val="none" w:sz="0" w:space="0" w:color="auto"/>
      </w:divBdr>
    </w:div>
    <w:div w:id="912860989">
      <w:bodyDiv w:val="1"/>
      <w:marLeft w:val="0"/>
      <w:marRight w:val="0"/>
      <w:marTop w:val="0"/>
      <w:marBottom w:val="0"/>
      <w:divBdr>
        <w:top w:val="none" w:sz="0" w:space="0" w:color="auto"/>
        <w:left w:val="none" w:sz="0" w:space="0" w:color="auto"/>
        <w:bottom w:val="none" w:sz="0" w:space="0" w:color="auto"/>
        <w:right w:val="none" w:sz="0" w:space="0" w:color="auto"/>
      </w:divBdr>
    </w:div>
    <w:div w:id="913124669">
      <w:bodyDiv w:val="1"/>
      <w:marLeft w:val="0"/>
      <w:marRight w:val="0"/>
      <w:marTop w:val="0"/>
      <w:marBottom w:val="0"/>
      <w:divBdr>
        <w:top w:val="none" w:sz="0" w:space="0" w:color="auto"/>
        <w:left w:val="none" w:sz="0" w:space="0" w:color="auto"/>
        <w:bottom w:val="none" w:sz="0" w:space="0" w:color="auto"/>
        <w:right w:val="none" w:sz="0" w:space="0" w:color="auto"/>
      </w:divBdr>
    </w:div>
    <w:div w:id="978191968">
      <w:bodyDiv w:val="1"/>
      <w:marLeft w:val="0"/>
      <w:marRight w:val="0"/>
      <w:marTop w:val="0"/>
      <w:marBottom w:val="0"/>
      <w:divBdr>
        <w:top w:val="none" w:sz="0" w:space="0" w:color="auto"/>
        <w:left w:val="none" w:sz="0" w:space="0" w:color="auto"/>
        <w:bottom w:val="none" w:sz="0" w:space="0" w:color="auto"/>
        <w:right w:val="none" w:sz="0" w:space="0" w:color="auto"/>
      </w:divBdr>
    </w:div>
    <w:div w:id="1017077625">
      <w:bodyDiv w:val="1"/>
      <w:marLeft w:val="0"/>
      <w:marRight w:val="0"/>
      <w:marTop w:val="0"/>
      <w:marBottom w:val="0"/>
      <w:divBdr>
        <w:top w:val="none" w:sz="0" w:space="0" w:color="auto"/>
        <w:left w:val="none" w:sz="0" w:space="0" w:color="auto"/>
        <w:bottom w:val="none" w:sz="0" w:space="0" w:color="auto"/>
        <w:right w:val="none" w:sz="0" w:space="0" w:color="auto"/>
      </w:divBdr>
    </w:div>
    <w:div w:id="1046563417">
      <w:bodyDiv w:val="1"/>
      <w:marLeft w:val="0"/>
      <w:marRight w:val="0"/>
      <w:marTop w:val="0"/>
      <w:marBottom w:val="0"/>
      <w:divBdr>
        <w:top w:val="none" w:sz="0" w:space="0" w:color="auto"/>
        <w:left w:val="none" w:sz="0" w:space="0" w:color="auto"/>
        <w:bottom w:val="none" w:sz="0" w:space="0" w:color="auto"/>
        <w:right w:val="none" w:sz="0" w:space="0" w:color="auto"/>
      </w:divBdr>
    </w:div>
    <w:div w:id="1160198053">
      <w:bodyDiv w:val="1"/>
      <w:marLeft w:val="0"/>
      <w:marRight w:val="0"/>
      <w:marTop w:val="0"/>
      <w:marBottom w:val="0"/>
      <w:divBdr>
        <w:top w:val="none" w:sz="0" w:space="0" w:color="auto"/>
        <w:left w:val="none" w:sz="0" w:space="0" w:color="auto"/>
        <w:bottom w:val="none" w:sz="0" w:space="0" w:color="auto"/>
        <w:right w:val="none" w:sz="0" w:space="0" w:color="auto"/>
      </w:divBdr>
    </w:div>
    <w:div w:id="1256521833">
      <w:bodyDiv w:val="1"/>
      <w:marLeft w:val="0"/>
      <w:marRight w:val="0"/>
      <w:marTop w:val="0"/>
      <w:marBottom w:val="0"/>
      <w:divBdr>
        <w:top w:val="none" w:sz="0" w:space="0" w:color="auto"/>
        <w:left w:val="none" w:sz="0" w:space="0" w:color="auto"/>
        <w:bottom w:val="none" w:sz="0" w:space="0" w:color="auto"/>
        <w:right w:val="none" w:sz="0" w:space="0" w:color="auto"/>
      </w:divBdr>
    </w:div>
    <w:div w:id="1257985718">
      <w:bodyDiv w:val="1"/>
      <w:marLeft w:val="0"/>
      <w:marRight w:val="0"/>
      <w:marTop w:val="0"/>
      <w:marBottom w:val="0"/>
      <w:divBdr>
        <w:top w:val="none" w:sz="0" w:space="0" w:color="auto"/>
        <w:left w:val="none" w:sz="0" w:space="0" w:color="auto"/>
        <w:bottom w:val="none" w:sz="0" w:space="0" w:color="auto"/>
        <w:right w:val="none" w:sz="0" w:space="0" w:color="auto"/>
      </w:divBdr>
    </w:div>
    <w:div w:id="1429619858">
      <w:bodyDiv w:val="1"/>
      <w:marLeft w:val="0"/>
      <w:marRight w:val="0"/>
      <w:marTop w:val="0"/>
      <w:marBottom w:val="0"/>
      <w:divBdr>
        <w:top w:val="none" w:sz="0" w:space="0" w:color="auto"/>
        <w:left w:val="none" w:sz="0" w:space="0" w:color="auto"/>
        <w:bottom w:val="none" w:sz="0" w:space="0" w:color="auto"/>
        <w:right w:val="none" w:sz="0" w:space="0" w:color="auto"/>
      </w:divBdr>
    </w:div>
    <w:div w:id="1512991068">
      <w:bodyDiv w:val="1"/>
      <w:marLeft w:val="0"/>
      <w:marRight w:val="0"/>
      <w:marTop w:val="0"/>
      <w:marBottom w:val="0"/>
      <w:divBdr>
        <w:top w:val="none" w:sz="0" w:space="0" w:color="auto"/>
        <w:left w:val="none" w:sz="0" w:space="0" w:color="auto"/>
        <w:bottom w:val="none" w:sz="0" w:space="0" w:color="auto"/>
        <w:right w:val="none" w:sz="0" w:space="0" w:color="auto"/>
      </w:divBdr>
    </w:div>
    <w:div w:id="1562063127">
      <w:bodyDiv w:val="1"/>
      <w:marLeft w:val="0"/>
      <w:marRight w:val="0"/>
      <w:marTop w:val="0"/>
      <w:marBottom w:val="0"/>
      <w:divBdr>
        <w:top w:val="none" w:sz="0" w:space="0" w:color="auto"/>
        <w:left w:val="none" w:sz="0" w:space="0" w:color="auto"/>
        <w:bottom w:val="none" w:sz="0" w:space="0" w:color="auto"/>
        <w:right w:val="none" w:sz="0" w:space="0" w:color="auto"/>
      </w:divBdr>
    </w:div>
    <w:div w:id="1571689804">
      <w:bodyDiv w:val="1"/>
      <w:marLeft w:val="0"/>
      <w:marRight w:val="0"/>
      <w:marTop w:val="0"/>
      <w:marBottom w:val="0"/>
      <w:divBdr>
        <w:top w:val="none" w:sz="0" w:space="0" w:color="auto"/>
        <w:left w:val="none" w:sz="0" w:space="0" w:color="auto"/>
        <w:bottom w:val="none" w:sz="0" w:space="0" w:color="auto"/>
        <w:right w:val="none" w:sz="0" w:space="0" w:color="auto"/>
      </w:divBdr>
    </w:div>
    <w:div w:id="1625843947">
      <w:bodyDiv w:val="1"/>
      <w:marLeft w:val="0"/>
      <w:marRight w:val="0"/>
      <w:marTop w:val="0"/>
      <w:marBottom w:val="0"/>
      <w:divBdr>
        <w:top w:val="none" w:sz="0" w:space="0" w:color="auto"/>
        <w:left w:val="none" w:sz="0" w:space="0" w:color="auto"/>
        <w:bottom w:val="none" w:sz="0" w:space="0" w:color="auto"/>
        <w:right w:val="none" w:sz="0" w:space="0" w:color="auto"/>
      </w:divBdr>
    </w:div>
    <w:div w:id="1775395997">
      <w:bodyDiv w:val="1"/>
      <w:marLeft w:val="0"/>
      <w:marRight w:val="0"/>
      <w:marTop w:val="0"/>
      <w:marBottom w:val="0"/>
      <w:divBdr>
        <w:top w:val="none" w:sz="0" w:space="0" w:color="auto"/>
        <w:left w:val="none" w:sz="0" w:space="0" w:color="auto"/>
        <w:bottom w:val="none" w:sz="0" w:space="0" w:color="auto"/>
        <w:right w:val="none" w:sz="0" w:space="0" w:color="auto"/>
      </w:divBdr>
    </w:div>
    <w:div w:id="1889368213">
      <w:bodyDiv w:val="1"/>
      <w:marLeft w:val="0"/>
      <w:marRight w:val="0"/>
      <w:marTop w:val="0"/>
      <w:marBottom w:val="0"/>
      <w:divBdr>
        <w:top w:val="none" w:sz="0" w:space="0" w:color="auto"/>
        <w:left w:val="none" w:sz="0" w:space="0" w:color="auto"/>
        <w:bottom w:val="none" w:sz="0" w:space="0" w:color="auto"/>
        <w:right w:val="none" w:sz="0" w:space="0" w:color="auto"/>
      </w:divBdr>
    </w:div>
    <w:div w:id="1904679029">
      <w:bodyDiv w:val="1"/>
      <w:marLeft w:val="0"/>
      <w:marRight w:val="0"/>
      <w:marTop w:val="0"/>
      <w:marBottom w:val="0"/>
      <w:divBdr>
        <w:top w:val="none" w:sz="0" w:space="0" w:color="auto"/>
        <w:left w:val="none" w:sz="0" w:space="0" w:color="auto"/>
        <w:bottom w:val="none" w:sz="0" w:space="0" w:color="auto"/>
        <w:right w:val="none" w:sz="0" w:space="0" w:color="auto"/>
      </w:divBdr>
      <w:divsChild>
        <w:div w:id="920136067">
          <w:marLeft w:val="0"/>
          <w:marRight w:val="0"/>
          <w:marTop w:val="0"/>
          <w:marBottom w:val="0"/>
          <w:divBdr>
            <w:top w:val="none" w:sz="0" w:space="0" w:color="auto"/>
            <w:left w:val="none" w:sz="0" w:space="0" w:color="auto"/>
            <w:bottom w:val="none" w:sz="0" w:space="0" w:color="auto"/>
            <w:right w:val="none" w:sz="0" w:space="0" w:color="auto"/>
          </w:divBdr>
        </w:div>
        <w:div w:id="996420910">
          <w:marLeft w:val="0"/>
          <w:marRight w:val="0"/>
          <w:marTop w:val="0"/>
          <w:marBottom w:val="0"/>
          <w:divBdr>
            <w:top w:val="none" w:sz="0" w:space="0" w:color="auto"/>
            <w:left w:val="none" w:sz="0" w:space="0" w:color="auto"/>
            <w:bottom w:val="none" w:sz="0" w:space="0" w:color="auto"/>
            <w:right w:val="none" w:sz="0" w:space="0" w:color="auto"/>
          </w:divBdr>
          <w:divsChild>
            <w:div w:id="500043238">
              <w:marLeft w:val="-75"/>
              <w:marRight w:val="0"/>
              <w:marTop w:val="30"/>
              <w:marBottom w:val="30"/>
              <w:divBdr>
                <w:top w:val="none" w:sz="0" w:space="0" w:color="auto"/>
                <w:left w:val="none" w:sz="0" w:space="0" w:color="auto"/>
                <w:bottom w:val="none" w:sz="0" w:space="0" w:color="auto"/>
                <w:right w:val="none" w:sz="0" w:space="0" w:color="auto"/>
              </w:divBdr>
              <w:divsChild>
                <w:div w:id="535889631">
                  <w:marLeft w:val="0"/>
                  <w:marRight w:val="0"/>
                  <w:marTop w:val="0"/>
                  <w:marBottom w:val="0"/>
                  <w:divBdr>
                    <w:top w:val="none" w:sz="0" w:space="0" w:color="auto"/>
                    <w:left w:val="none" w:sz="0" w:space="0" w:color="auto"/>
                    <w:bottom w:val="none" w:sz="0" w:space="0" w:color="auto"/>
                    <w:right w:val="none" w:sz="0" w:space="0" w:color="auto"/>
                  </w:divBdr>
                  <w:divsChild>
                    <w:div w:id="553349989">
                      <w:marLeft w:val="0"/>
                      <w:marRight w:val="0"/>
                      <w:marTop w:val="0"/>
                      <w:marBottom w:val="0"/>
                      <w:divBdr>
                        <w:top w:val="none" w:sz="0" w:space="0" w:color="auto"/>
                        <w:left w:val="none" w:sz="0" w:space="0" w:color="auto"/>
                        <w:bottom w:val="none" w:sz="0" w:space="0" w:color="auto"/>
                        <w:right w:val="none" w:sz="0" w:space="0" w:color="auto"/>
                      </w:divBdr>
                    </w:div>
                  </w:divsChild>
                </w:div>
                <w:div w:id="1914392455">
                  <w:marLeft w:val="0"/>
                  <w:marRight w:val="0"/>
                  <w:marTop w:val="0"/>
                  <w:marBottom w:val="0"/>
                  <w:divBdr>
                    <w:top w:val="none" w:sz="0" w:space="0" w:color="auto"/>
                    <w:left w:val="none" w:sz="0" w:space="0" w:color="auto"/>
                    <w:bottom w:val="none" w:sz="0" w:space="0" w:color="auto"/>
                    <w:right w:val="none" w:sz="0" w:space="0" w:color="auto"/>
                  </w:divBdr>
                  <w:divsChild>
                    <w:div w:id="471559549">
                      <w:marLeft w:val="0"/>
                      <w:marRight w:val="0"/>
                      <w:marTop w:val="0"/>
                      <w:marBottom w:val="0"/>
                      <w:divBdr>
                        <w:top w:val="none" w:sz="0" w:space="0" w:color="auto"/>
                        <w:left w:val="none" w:sz="0" w:space="0" w:color="auto"/>
                        <w:bottom w:val="none" w:sz="0" w:space="0" w:color="auto"/>
                        <w:right w:val="none" w:sz="0" w:space="0" w:color="auto"/>
                      </w:divBdr>
                    </w:div>
                  </w:divsChild>
                </w:div>
                <w:div w:id="297731957">
                  <w:marLeft w:val="0"/>
                  <w:marRight w:val="0"/>
                  <w:marTop w:val="0"/>
                  <w:marBottom w:val="0"/>
                  <w:divBdr>
                    <w:top w:val="none" w:sz="0" w:space="0" w:color="auto"/>
                    <w:left w:val="none" w:sz="0" w:space="0" w:color="auto"/>
                    <w:bottom w:val="none" w:sz="0" w:space="0" w:color="auto"/>
                    <w:right w:val="none" w:sz="0" w:space="0" w:color="auto"/>
                  </w:divBdr>
                  <w:divsChild>
                    <w:div w:id="261685876">
                      <w:marLeft w:val="0"/>
                      <w:marRight w:val="0"/>
                      <w:marTop w:val="0"/>
                      <w:marBottom w:val="0"/>
                      <w:divBdr>
                        <w:top w:val="none" w:sz="0" w:space="0" w:color="auto"/>
                        <w:left w:val="none" w:sz="0" w:space="0" w:color="auto"/>
                        <w:bottom w:val="none" w:sz="0" w:space="0" w:color="auto"/>
                        <w:right w:val="none" w:sz="0" w:space="0" w:color="auto"/>
                      </w:divBdr>
                    </w:div>
                  </w:divsChild>
                </w:div>
                <w:div w:id="773285184">
                  <w:marLeft w:val="0"/>
                  <w:marRight w:val="0"/>
                  <w:marTop w:val="0"/>
                  <w:marBottom w:val="0"/>
                  <w:divBdr>
                    <w:top w:val="none" w:sz="0" w:space="0" w:color="auto"/>
                    <w:left w:val="none" w:sz="0" w:space="0" w:color="auto"/>
                    <w:bottom w:val="none" w:sz="0" w:space="0" w:color="auto"/>
                    <w:right w:val="none" w:sz="0" w:space="0" w:color="auto"/>
                  </w:divBdr>
                  <w:divsChild>
                    <w:div w:id="660933604">
                      <w:marLeft w:val="0"/>
                      <w:marRight w:val="0"/>
                      <w:marTop w:val="0"/>
                      <w:marBottom w:val="0"/>
                      <w:divBdr>
                        <w:top w:val="none" w:sz="0" w:space="0" w:color="auto"/>
                        <w:left w:val="none" w:sz="0" w:space="0" w:color="auto"/>
                        <w:bottom w:val="none" w:sz="0" w:space="0" w:color="auto"/>
                        <w:right w:val="none" w:sz="0" w:space="0" w:color="auto"/>
                      </w:divBdr>
                    </w:div>
                  </w:divsChild>
                </w:div>
                <w:div w:id="322439350">
                  <w:marLeft w:val="0"/>
                  <w:marRight w:val="0"/>
                  <w:marTop w:val="0"/>
                  <w:marBottom w:val="0"/>
                  <w:divBdr>
                    <w:top w:val="none" w:sz="0" w:space="0" w:color="auto"/>
                    <w:left w:val="none" w:sz="0" w:space="0" w:color="auto"/>
                    <w:bottom w:val="none" w:sz="0" w:space="0" w:color="auto"/>
                    <w:right w:val="none" w:sz="0" w:space="0" w:color="auto"/>
                  </w:divBdr>
                  <w:divsChild>
                    <w:div w:id="1615672317">
                      <w:marLeft w:val="0"/>
                      <w:marRight w:val="0"/>
                      <w:marTop w:val="0"/>
                      <w:marBottom w:val="0"/>
                      <w:divBdr>
                        <w:top w:val="none" w:sz="0" w:space="0" w:color="auto"/>
                        <w:left w:val="none" w:sz="0" w:space="0" w:color="auto"/>
                        <w:bottom w:val="none" w:sz="0" w:space="0" w:color="auto"/>
                        <w:right w:val="none" w:sz="0" w:space="0" w:color="auto"/>
                      </w:divBdr>
                    </w:div>
                  </w:divsChild>
                </w:div>
                <w:div w:id="1472863927">
                  <w:marLeft w:val="0"/>
                  <w:marRight w:val="0"/>
                  <w:marTop w:val="0"/>
                  <w:marBottom w:val="0"/>
                  <w:divBdr>
                    <w:top w:val="none" w:sz="0" w:space="0" w:color="auto"/>
                    <w:left w:val="none" w:sz="0" w:space="0" w:color="auto"/>
                    <w:bottom w:val="none" w:sz="0" w:space="0" w:color="auto"/>
                    <w:right w:val="none" w:sz="0" w:space="0" w:color="auto"/>
                  </w:divBdr>
                  <w:divsChild>
                    <w:div w:id="1256279648">
                      <w:marLeft w:val="0"/>
                      <w:marRight w:val="0"/>
                      <w:marTop w:val="0"/>
                      <w:marBottom w:val="0"/>
                      <w:divBdr>
                        <w:top w:val="none" w:sz="0" w:space="0" w:color="auto"/>
                        <w:left w:val="none" w:sz="0" w:space="0" w:color="auto"/>
                        <w:bottom w:val="none" w:sz="0" w:space="0" w:color="auto"/>
                        <w:right w:val="none" w:sz="0" w:space="0" w:color="auto"/>
                      </w:divBdr>
                    </w:div>
                  </w:divsChild>
                </w:div>
                <w:div w:id="1899172436">
                  <w:marLeft w:val="0"/>
                  <w:marRight w:val="0"/>
                  <w:marTop w:val="0"/>
                  <w:marBottom w:val="0"/>
                  <w:divBdr>
                    <w:top w:val="none" w:sz="0" w:space="0" w:color="auto"/>
                    <w:left w:val="none" w:sz="0" w:space="0" w:color="auto"/>
                    <w:bottom w:val="none" w:sz="0" w:space="0" w:color="auto"/>
                    <w:right w:val="none" w:sz="0" w:space="0" w:color="auto"/>
                  </w:divBdr>
                  <w:divsChild>
                    <w:div w:id="1445805250">
                      <w:marLeft w:val="0"/>
                      <w:marRight w:val="0"/>
                      <w:marTop w:val="0"/>
                      <w:marBottom w:val="0"/>
                      <w:divBdr>
                        <w:top w:val="none" w:sz="0" w:space="0" w:color="auto"/>
                        <w:left w:val="none" w:sz="0" w:space="0" w:color="auto"/>
                        <w:bottom w:val="none" w:sz="0" w:space="0" w:color="auto"/>
                        <w:right w:val="none" w:sz="0" w:space="0" w:color="auto"/>
                      </w:divBdr>
                    </w:div>
                  </w:divsChild>
                </w:div>
                <w:div w:id="1822110363">
                  <w:marLeft w:val="0"/>
                  <w:marRight w:val="0"/>
                  <w:marTop w:val="0"/>
                  <w:marBottom w:val="0"/>
                  <w:divBdr>
                    <w:top w:val="none" w:sz="0" w:space="0" w:color="auto"/>
                    <w:left w:val="none" w:sz="0" w:space="0" w:color="auto"/>
                    <w:bottom w:val="none" w:sz="0" w:space="0" w:color="auto"/>
                    <w:right w:val="none" w:sz="0" w:space="0" w:color="auto"/>
                  </w:divBdr>
                  <w:divsChild>
                    <w:div w:id="46635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504923">
          <w:marLeft w:val="0"/>
          <w:marRight w:val="0"/>
          <w:marTop w:val="0"/>
          <w:marBottom w:val="0"/>
          <w:divBdr>
            <w:top w:val="none" w:sz="0" w:space="0" w:color="auto"/>
            <w:left w:val="none" w:sz="0" w:space="0" w:color="auto"/>
            <w:bottom w:val="none" w:sz="0" w:space="0" w:color="auto"/>
            <w:right w:val="none" w:sz="0" w:space="0" w:color="auto"/>
          </w:divBdr>
        </w:div>
      </w:divsChild>
    </w:div>
    <w:div w:id="2068800781">
      <w:bodyDiv w:val="1"/>
      <w:marLeft w:val="0"/>
      <w:marRight w:val="0"/>
      <w:marTop w:val="0"/>
      <w:marBottom w:val="0"/>
      <w:divBdr>
        <w:top w:val="none" w:sz="0" w:space="0" w:color="auto"/>
        <w:left w:val="none" w:sz="0" w:space="0" w:color="auto"/>
        <w:bottom w:val="none" w:sz="0" w:space="0" w:color="auto"/>
        <w:right w:val="none" w:sz="0" w:space="0" w:color="auto"/>
      </w:divBdr>
    </w:div>
    <w:div w:id="2084984533">
      <w:bodyDiv w:val="1"/>
      <w:marLeft w:val="0"/>
      <w:marRight w:val="0"/>
      <w:marTop w:val="0"/>
      <w:marBottom w:val="0"/>
      <w:divBdr>
        <w:top w:val="none" w:sz="0" w:space="0" w:color="auto"/>
        <w:left w:val="none" w:sz="0" w:space="0" w:color="auto"/>
        <w:bottom w:val="none" w:sz="0" w:space="0" w:color="auto"/>
        <w:right w:val="none" w:sz="0" w:space="0" w:color="auto"/>
      </w:divBdr>
    </w:div>
    <w:div w:id="2112704468">
      <w:bodyDiv w:val="1"/>
      <w:marLeft w:val="0"/>
      <w:marRight w:val="0"/>
      <w:marTop w:val="0"/>
      <w:marBottom w:val="0"/>
      <w:divBdr>
        <w:top w:val="none" w:sz="0" w:space="0" w:color="auto"/>
        <w:left w:val="none" w:sz="0" w:space="0" w:color="auto"/>
        <w:bottom w:val="none" w:sz="0" w:space="0" w:color="auto"/>
        <w:right w:val="none" w:sz="0" w:space="0" w:color="auto"/>
      </w:divBdr>
    </w:div>
    <w:div w:id="2116247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elnoud.valitsus.ee/main" TargetMode="External"/><Relationship Id="rId3" Type="http://schemas.openxmlformats.org/officeDocument/2006/relationships/customXml" Target="../customXml/item3.xml"/><Relationship Id="R0a2ecc40e0ef403d" Type="http://schemas.microsoft.com/office/2016/09/relationships/commentsIds" Target="commentsIds.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2a508954b1454c5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mkm.ee/sites/default/files/documents/2023-07/Anal%C3%BC%C3%BCs%20varase%20t%C3%B6%C3%B6kogemuse%20soodustamiseks%20kooliealiste%20noorte%20seas.pdf" TargetMode="External"/><Relationship Id="rId3" Type="http://schemas.openxmlformats.org/officeDocument/2006/relationships/hyperlink" Target="https://stat.ee/et/avasta-statistikat/valdkonnad/tooelu/tooturg/tootuse-maar" TargetMode="External"/><Relationship Id="rId7" Type="http://schemas.openxmlformats.org/officeDocument/2006/relationships/hyperlink" Target="https://www.tootukassa.ee/web/sites/default/files/2025-04/Alaealiste%20toetamine%20t%C3%B6%C3%B6kogemuse%20omandamisel_0.pdf" TargetMode="External"/><Relationship Id="rId2" Type="http://schemas.openxmlformats.org/officeDocument/2006/relationships/hyperlink" Target="https://andmed.stat.ee/et/stat/sotsiaalelu__tooturg__tooturu-uldandmed__aastastatistika/TT330/table/tableViewLayout2" TargetMode="External"/><Relationship Id="rId1" Type="http://schemas.openxmlformats.org/officeDocument/2006/relationships/hyperlink" Target="https://www.sm.ee/sites/default/files/documents/2023-04/Heaolu%20arengukava%202023-2030.pdf" TargetMode="External"/><Relationship Id="rId6" Type="http://schemas.openxmlformats.org/officeDocument/2006/relationships/hyperlink" Target="https://www.europarl.europa.eu/doceo/document/A-8-2015-0223_EN.html" TargetMode="External"/><Relationship Id="rId5" Type="http://schemas.openxmlformats.org/officeDocument/2006/relationships/hyperlink" Target="https://valitsus.ee/valitsuse-eesmargid-ja-tegevused/valitsemise-alused/koalitsioonilepe-2025-2027" TargetMode="External"/><Relationship Id="rId10" Type="http://schemas.openxmlformats.org/officeDocument/2006/relationships/hyperlink" Target="https://www.ti.ee/sites/default/files/documents/2024-04/TI%20aastaraamat%202024%20EST.pdf" TargetMode="External"/><Relationship Id="rId4" Type="http://schemas.openxmlformats.org/officeDocument/2006/relationships/hyperlink" Target="https://www.tootukassa.ee/web/sites/default/files/2025-04/Alaealiste%20toetamine%20t%C3%B6%C3%B6kogemuse%20omandamisel_0.pdf" TargetMode="External"/><Relationship Id="rId9" Type="http://schemas.openxmlformats.org/officeDocument/2006/relationships/hyperlink" Target="https://www.ti.ee/asutus-uudised-ja-kontaktid/kontakt/statistika"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3d7fa608eb2fcbd896dbdaf276ab8e6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fcd6c1a3432a9e58cbcf8f34a43b552"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8ae1d7c-2bd3-44b1-9ec8-2a84712b19ec">
      <Terms xmlns="http://schemas.microsoft.com/office/infopath/2007/PartnerControls"/>
    </lcf76f155ced4ddcb4097134ff3c332f>
    <TaxCatchAll xmlns="e293f50e-b80d-400a-80a1-6226c80ebbb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2D77AD-1619-4B9D-867E-6D9E81FD30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B95FB6-68DA-445E-A01D-96358B13E4EF}">
  <ds:schemaRefs>
    <ds:schemaRef ds:uri="http://schemas.microsoft.com/office/2006/metadata/properties"/>
    <ds:schemaRef ds:uri="http://schemas.microsoft.com/office/infopath/2007/PartnerControls"/>
    <ds:schemaRef ds:uri="811312e7-342d-474b-8002-3aa91259f2e5"/>
    <ds:schemaRef ds:uri="9b483750-598d-46a0-877d-052f8f804d23"/>
    <ds:schemaRef ds:uri="c8ae1d7c-2bd3-44b1-9ec8-2a84712b19ec"/>
    <ds:schemaRef ds:uri="e293f50e-b80d-400a-80a1-6226c80ebbbb"/>
  </ds:schemaRefs>
</ds:datastoreItem>
</file>

<file path=customXml/itemProps3.xml><?xml version="1.0" encoding="utf-8"?>
<ds:datastoreItem xmlns:ds="http://schemas.openxmlformats.org/officeDocument/2006/customXml" ds:itemID="{A7B91757-DA34-43C7-9C7B-590B77F255EE}">
  <ds:schemaRefs>
    <ds:schemaRef ds:uri="http://schemas.microsoft.com/sharepoint/v3/contenttype/forms"/>
  </ds:schemaRefs>
</ds:datastoreItem>
</file>

<file path=customXml/itemProps4.xml><?xml version="1.0" encoding="utf-8"?>
<ds:datastoreItem xmlns:ds="http://schemas.openxmlformats.org/officeDocument/2006/customXml" ds:itemID="{C04FA0DE-30FC-4486-9739-0EBF493A1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6582</Words>
  <Characters>38177</Characters>
  <Application>Microsoft Office Word</Application>
  <DocSecurity>0</DocSecurity>
  <Lines>318</Lines>
  <Paragraphs>89</Paragraphs>
  <ScaleCrop>false</ScaleCrop>
  <Company/>
  <LinksUpToDate>false</LinksUpToDate>
  <CharactersWithSpaces>44670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Stella Vogt - MKM</dc:creator>
  <cp:keywords/>
  <dc:description/>
  <cp:lastModifiedBy>mso service</cp:lastModifiedBy>
  <cp:revision>2</cp:revision>
  <dcterms:created xsi:type="dcterms:W3CDTF">2026-01-21T03:33:00Z</dcterms:created>
  <dcterms:modified xsi:type="dcterms:W3CDTF">2026-01-21T03:33:00Z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2025-06-02T04:52:46Z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78f7b728-aacb-4570-aea6-c63fc4ad3f73</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0x0101003E579B56BAECA84AA24CE2339784D7AE</vt:lpwstr>
  </property>
  <property fmtid="{D5CDD505-2E9C-101B-9397-08002B2CF9AE}" pid="11" name="MediaServiceImageTags">
    <vt:lpwstr/>
  </property>
  <property fmtid="{D5CDD505-2E9C-101B-9397-08002B2CF9AE}" pid="12" name="docLang">
    <vt:lpwstr>et</vt:lpwstr>
  </property>
</Properties>
</file>